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07CCA" w14:textId="77777777" w:rsidR="000B6DD2" w:rsidRPr="00057153" w:rsidRDefault="000B6DD2" w:rsidP="000B6DD2">
      <w:pPr>
        <w:jc w:val="center"/>
        <w:rPr>
          <w:b/>
        </w:rPr>
      </w:pPr>
      <w:r w:rsidRPr="00057153">
        <w:rPr>
          <w:b/>
        </w:rPr>
        <w:t>HAMILTON CENTER, INC.</w:t>
      </w:r>
    </w:p>
    <w:p w14:paraId="0060101A" w14:textId="49A7172B" w:rsidR="00691D43" w:rsidRPr="008E71E3" w:rsidRDefault="00D16861" w:rsidP="000B6DD2">
      <w:pPr>
        <w:jc w:val="center"/>
        <w:rPr>
          <w:b/>
        </w:rPr>
      </w:pPr>
      <w:del w:id="0" w:author="MEGHAN CREECH" w:date="2023-09-11T20:00:00Z">
        <w:r w:rsidRPr="008B2551" w:rsidDel="00E73A4F">
          <w:rPr>
            <w:b/>
          </w:rPr>
          <w:delText>INPATIENT UNIT STANDARD OF CARE</w:delText>
        </w:r>
      </w:del>
      <w:ins w:id="1" w:author="MEGHAN CREECH" w:date="2023-09-11T20:00:00Z">
        <w:r w:rsidR="00E73A4F">
          <w:rPr>
            <w:b/>
          </w:rPr>
          <w:t>CRIS</w:t>
        </w:r>
      </w:ins>
      <w:ins w:id="2" w:author="MEGHAN CREECH" w:date="2023-10-11T15:09:00Z">
        <w:r w:rsidR="009F4826">
          <w:rPr>
            <w:b/>
          </w:rPr>
          <w:t>I</w:t>
        </w:r>
      </w:ins>
      <w:ins w:id="3" w:author="MEGHAN CREECH" w:date="2023-09-11T20:00:00Z">
        <w:r w:rsidR="00E73A4F">
          <w:rPr>
            <w:b/>
          </w:rPr>
          <w:t xml:space="preserve">S </w:t>
        </w:r>
      </w:ins>
      <w:ins w:id="4" w:author="MEGHAN CREECH" w:date="2023-09-11T20:01:00Z">
        <w:r w:rsidR="006C010B">
          <w:rPr>
            <w:b/>
          </w:rPr>
          <w:t>SERVICES</w:t>
        </w:r>
      </w:ins>
      <w:r w:rsidR="008E71E3" w:rsidRPr="008B2551">
        <w:rPr>
          <w:b/>
        </w:rPr>
        <w:t xml:space="preserve"> MANUAL</w:t>
      </w:r>
    </w:p>
    <w:p w14:paraId="00566A33" w14:textId="617DC8FC" w:rsidR="000B6DD2" w:rsidRDefault="009900F6" w:rsidP="000B6DD2">
      <w:pPr>
        <w:jc w:val="center"/>
      </w:pPr>
      <w:r>
        <w:rPr>
          <w:noProof/>
          <w:snapToGrid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39E320" wp14:editId="6F094181">
                <wp:simplePos x="0" y="0"/>
                <wp:positionH relativeFrom="margin">
                  <wp:posOffset>-236220</wp:posOffset>
                </wp:positionH>
                <wp:positionV relativeFrom="paragraph">
                  <wp:posOffset>144780</wp:posOffset>
                </wp:positionV>
                <wp:extent cx="7010400" cy="1438275"/>
                <wp:effectExtent l="0" t="0" r="19050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10400" cy="1438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E44189" w14:textId="77777777" w:rsidR="00026805" w:rsidRDefault="00026805" w:rsidP="000B6DD2">
                            <w:pPr>
                              <w:ind w:firstLine="360"/>
                            </w:pPr>
                          </w:p>
                          <w:p w14:paraId="77B309FF" w14:textId="3B517B87" w:rsidR="00026805" w:rsidRDefault="00026805" w:rsidP="00D16861">
                            <w:pPr>
                              <w:tabs>
                                <w:tab w:val="left" w:pos="1800"/>
                              </w:tabs>
                              <w:ind w:firstLine="360"/>
                            </w:pPr>
                            <w:r>
                              <w:t>Section:</w:t>
                            </w:r>
                            <w:ins w:id="5" w:author="MEGHAN CREECH" w:date="2023-10-03T12:14:00Z">
                              <w:r w:rsidR="008E28D3">
                                <w:t xml:space="preserve">   </w:t>
                              </w:r>
                            </w:ins>
                            <w:del w:id="6" w:author="MEGHAN CREECH" w:date="2023-09-11T20:01:00Z">
                              <w:r w:rsidDel="00CE53F4">
                                <w:tab/>
                              </w:r>
                              <w:r w:rsidRPr="00BE2E61" w:rsidDel="006C010B">
                                <w:rPr>
                                  <w:b/>
                                  <w:bCs/>
                                  <w:highlight w:val="green"/>
                                  <w:rPrChange w:id="7" w:author="MEGHAN CREECH" w:date="2023-10-03T12:18:00Z">
                                    <w:rPr>
                                      <w:b/>
                                      <w:bCs/>
                                    </w:rPr>
                                  </w:rPrChange>
                                </w:rPr>
                                <w:delText>ADMISSIONS</w:delText>
                              </w:r>
                            </w:del>
                            <w:ins w:id="8" w:author="MEGHAN CREECH" w:date="2023-09-11T20:01:00Z">
                              <w:r w:rsidR="006C010B" w:rsidRPr="00BE2E61">
                                <w:rPr>
                                  <w:b/>
                                  <w:bCs/>
                                  <w:highlight w:val="green"/>
                                  <w:rPrChange w:id="9" w:author="MEGHAN CREECH" w:date="2023-10-03T12:18:00Z">
                                    <w:rPr>
                                      <w:b/>
                                      <w:bCs/>
                                    </w:rPr>
                                  </w:rPrChange>
                                </w:rPr>
                                <w:t>CRISES RECEIVING AND STABILIZATION</w:t>
                              </w:r>
                              <w:r w:rsidR="00CE53F4">
                                <w:t xml:space="preserve">      </w:t>
                              </w:r>
                            </w:ins>
                            <w:del w:id="10" w:author="MEGHAN CREECH" w:date="2023-09-11T20:01:00Z">
                              <w:r w:rsidDel="00CE53F4">
                                <w:tab/>
                              </w:r>
                              <w:r w:rsidDel="00CE53F4">
                                <w:tab/>
                              </w:r>
                              <w:r w:rsidDel="00CE53F4">
                                <w:tab/>
                              </w:r>
                              <w:r w:rsidDel="00CE53F4">
                                <w:tab/>
                              </w:r>
                            </w:del>
                            <w:r>
                              <w:t>P</w:t>
                            </w:r>
                            <w:del w:id="11" w:author="MEGHAN CREECH" w:date="2023-10-03T11:16:00Z">
                              <w:r w:rsidR="001E1800" w:rsidDel="00962D2E">
                                <w:delText>rocedure</w:delText>
                              </w:r>
                            </w:del>
                            <w:ins w:id="12" w:author="MEGHAN CREECH" w:date="2023-10-03T11:16:00Z">
                              <w:r w:rsidR="00962D2E">
                                <w:t>olicy</w:t>
                              </w:r>
                            </w:ins>
                            <w:r w:rsidRPr="00057153">
                              <w:t xml:space="preserve"> No.:</w:t>
                            </w:r>
                            <w:r>
                              <w:t xml:space="preserve">  </w:t>
                            </w:r>
                            <w:del w:id="13" w:author="MEGHAN CREECH" w:date="2023-09-11T20:02:00Z">
                              <w:r w:rsidDel="00CE53F4">
                                <w:delText>IPU.01.0</w:delText>
                              </w:r>
                              <w:r w:rsidR="00681619" w:rsidDel="00CE53F4">
                                <w:delText>1</w:delText>
                              </w:r>
                              <w:r w:rsidDel="00CE53F4">
                                <w:delText>.0</w:delText>
                              </w:r>
                              <w:r w:rsidR="00681619" w:rsidDel="00CE53F4">
                                <w:delText>1</w:delText>
                              </w:r>
                              <w:r w:rsidDel="00CE53F4">
                                <w:delText>.00</w:delText>
                              </w:r>
                            </w:del>
                            <w:ins w:id="14" w:author="MEGHAN CREECH" w:date="2023-09-11T20:02:00Z">
                              <w:r w:rsidR="00CE53F4">
                                <w:t xml:space="preserve">CRI </w:t>
                              </w:r>
                              <w:r w:rsidR="00E16AC0">
                                <w:t>01.00.00.00</w:t>
                              </w:r>
                            </w:ins>
                          </w:p>
                          <w:p w14:paraId="2A9364B0" w14:textId="4F6F0F30" w:rsidR="00026805" w:rsidRPr="00791F6A" w:rsidRDefault="00026805" w:rsidP="00791F6A">
                            <w:pPr>
                              <w:ind w:firstLine="360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14:paraId="738A80E3" w14:textId="3FD46611" w:rsidR="00026805" w:rsidRDefault="00026805" w:rsidP="00D16861">
                            <w:pPr>
                              <w:tabs>
                                <w:tab w:val="left" w:pos="1800"/>
                              </w:tabs>
                              <w:ind w:firstLine="360"/>
                            </w:pPr>
                            <w:del w:id="15" w:author="MEGHAN CREECH" w:date="2023-10-03T11:16:00Z">
                              <w:r w:rsidRPr="008B2551" w:rsidDel="00962D2E">
                                <w:delText>P</w:delText>
                              </w:r>
                              <w:r w:rsidR="001E1800" w:rsidDel="00962D2E">
                                <w:delText>rocedure</w:delText>
                              </w:r>
                            </w:del>
                            <w:ins w:id="16" w:author="MEGHAN CREECH" w:date="2023-10-03T11:16:00Z">
                              <w:r w:rsidR="00962D2E" w:rsidRPr="008B2551">
                                <w:t>P</w:t>
                              </w:r>
                              <w:r w:rsidR="00962D2E">
                                <w:t>olicy</w:t>
                              </w:r>
                            </w:ins>
                            <w:r w:rsidRPr="008B2551">
                              <w:t>:</w:t>
                            </w:r>
                            <w:ins w:id="17" w:author="MEGHAN CREECH" w:date="2023-10-03T12:14:00Z">
                              <w:r w:rsidR="008E28D3">
                                <w:t xml:space="preserve">      </w:t>
                              </w:r>
                            </w:ins>
                            <w:del w:id="18" w:author="MEGHAN CREECH" w:date="2023-10-03T12:14:00Z">
                              <w:r w:rsidDel="008E28D3">
                                <w:tab/>
                              </w:r>
                            </w:del>
                            <w:del w:id="19" w:author="MEGHAN CREECH" w:date="2023-10-03T10:34:00Z">
                              <w:r w:rsidDel="00006C84">
                                <w:rPr>
                                  <w:b/>
                                  <w:bCs/>
                                </w:rPr>
                                <w:delText>ADMISSON</w:delText>
                              </w:r>
                            </w:del>
                            <w:del w:id="20" w:author="MEGHAN CREECH" w:date="2023-09-11T20:03:00Z">
                              <w:r w:rsidDel="00D453FC">
                                <w:rPr>
                                  <w:b/>
                                  <w:bCs/>
                                </w:rPr>
                                <w:delText xml:space="preserve"> </w:delText>
                              </w:r>
                            </w:del>
                            <w:ins w:id="21" w:author="MEGHAN CREECH" w:date="2023-10-03T10:34:00Z">
                              <w:r w:rsidR="00006C84">
                                <w:rPr>
                                  <w:b/>
                                  <w:bCs/>
                                </w:rPr>
                                <w:t>NO WRONG DOOR</w:t>
                              </w:r>
                            </w:ins>
                            <w:ins w:id="22" w:author="MEGHAN CREECH" w:date="2023-09-11T20:03:00Z">
                              <w:r w:rsidR="00C70B08">
                                <w:rPr>
                                  <w:b/>
                                  <w:bCs/>
                                </w:rPr>
                                <w:tab/>
                              </w:r>
                            </w:ins>
                            <w:del w:id="23" w:author="MEGHAN CREECH" w:date="2023-09-11T20:03:00Z">
                              <w:r w:rsidDel="00D453FC">
                                <w:rPr>
                                  <w:b/>
                                  <w:bCs/>
                                </w:rPr>
                                <w:delText>VIA GUARDIANSHIP</w:delText>
                              </w:r>
                            </w:del>
                            <w:r>
                              <w:tab/>
                            </w:r>
                            <w:ins w:id="24" w:author="MEGHAN CREECH" w:date="2023-10-03T11:17:00Z">
                              <w:r w:rsidR="00962D2E">
                                <w:t xml:space="preserve">       </w:t>
                              </w:r>
                              <w:r w:rsidR="00962D2E">
                                <w:tab/>
                              </w:r>
                            </w:ins>
                            <w:r>
                              <w:t>Date Originated: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del w:id="25" w:author="MEGHAN CREECH" w:date="2023-09-11T20:04:00Z">
                              <w:r w:rsidDel="0066039B">
                                <w:delText>01/77</w:delText>
                              </w:r>
                            </w:del>
                            <w:ins w:id="26" w:author="MEGHAN CREECH" w:date="2023-09-11T20:04:00Z">
                              <w:r w:rsidR="0066039B">
                                <w:t>09/11/23</w:t>
                              </w:r>
                            </w:ins>
                          </w:p>
                          <w:p w14:paraId="237F7336" w14:textId="727F938B" w:rsidR="00026805" w:rsidRDefault="00026805" w:rsidP="00D16861">
                            <w:pPr>
                              <w:tabs>
                                <w:tab w:val="left" w:pos="1800"/>
                              </w:tabs>
                              <w:ind w:firstLine="360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Last R/R Date: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ins w:id="27" w:author="KASSANDRA COFFEY" w:date="2022-12-12T13:09:00Z">
                              <w:del w:id="28" w:author="MEGHAN CREECH" w:date="2023-09-11T20:04:00Z">
                                <w:r w:rsidR="001E1800" w:rsidDel="0066039B">
                                  <w:delText>12</w:delText>
                                </w:r>
                              </w:del>
                            </w:ins>
                            <w:del w:id="29" w:author="MEGHAN CREECH" w:date="2023-09-11T20:04:00Z">
                              <w:r w:rsidDel="0066039B">
                                <w:delText>/</w:delText>
                              </w:r>
                            </w:del>
                            <w:ins w:id="30" w:author="KASSANDRA COFFEY" w:date="2022-12-12T13:09:00Z">
                              <w:del w:id="31" w:author="MEGHAN CREECH" w:date="2023-09-11T20:04:00Z">
                                <w:r w:rsidR="001E1800" w:rsidDel="0066039B">
                                  <w:delText>22</w:delText>
                                </w:r>
                              </w:del>
                            </w:ins>
                            <w:ins w:id="32" w:author="MEGHAN CREECH" w:date="2023-10-03T11:17:00Z">
                              <w:r w:rsidR="00962D2E">
                                <w:t>00/00</w:t>
                              </w:r>
                            </w:ins>
                            <w:r>
                              <w:tab/>
                            </w:r>
                          </w:p>
                          <w:p w14:paraId="6B73A413" w14:textId="2D0FEA49" w:rsidR="00026805" w:rsidRDefault="00026805" w:rsidP="008E71E3">
                            <w:pPr>
                              <w:ind w:firstLine="360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1E1800">
                              <w:t>QLF</w:t>
                            </w:r>
                            <w:r w:rsidRPr="00B7674D">
                              <w:t xml:space="preserve"> Approval</w:t>
                            </w:r>
                            <w:r>
                              <w:t xml:space="preserve"> Date:</w:t>
                            </w:r>
                            <w:r>
                              <w:tab/>
                            </w:r>
                            <w:r w:rsidR="001E1800">
                              <w:tab/>
                            </w:r>
                            <w:r>
                              <w:t>00/00</w:t>
                            </w:r>
                          </w:p>
                          <w:p w14:paraId="4E6A555A" w14:textId="22A8D98B" w:rsidR="00026805" w:rsidRDefault="00026805" w:rsidP="008E71E3">
                            <w:pPr>
                              <w:ind w:firstLine="360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Posted: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00/00</w:t>
                            </w:r>
                          </w:p>
                          <w:p w14:paraId="60593FA0" w14:textId="77777777" w:rsidR="00026805" w:rsidRDefault="0002680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39E32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8.6pt;margin-top:11.4pt;width:552pt;height:113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" fillcolor="white [3201]" strokeweight=".5pt">
                <v:textbox>
                  <w:txbxContent>
                    <w:p w14:paraId="48E44189" w14:textId="77777777" w:rsidR="00026805" w:rsidRDefault="00026805" w:rsidP="000B6DD2">
                      <w:pPr>
                        <w:ind w:firstLine="360"/>
                      </w:pPr>
                    </w:p>
                    <w:p w14:paraId="77B309FF" w14:textId="3B517B87" w:rsidR="00026805" w:rsidRDefault="00026805" w:rsidP="00D16861">
                      <w:pPr>
                        <w:tabs>
                          <w:tab w:val="left" w:pos="1800"/>
                        </w:tabs>
                        <w:ind w:firstLine="360"/>
                      </w:pPr>
                      <w:r>
                        <w:t>Section:</w:t>
                      </w:r>
                      <w:ins w:id="33" w:author="MEGHAN CREECH" w:date="2023-10-03T12:14:00Z">
                        <w:r w:rsidR="008E28D3">
                          <w:t xml:space="preserve">   </w:t>
                        </w:r>
                      </w:ins>
                      <w:del w:id="34" w:author="MEGHAN CREECH" w:date="2023-09-11T20:01:00Z">
                        <w:r w:rsidDel="00CE53F4">
                          <w:tab/>
                        </w:r>
                        <w:r w:rsidRPr="00BE2E61" w:rsidDel="006C010B">
                          <w:rPr>
                            <w:b/>
                            <w:bCs/>
                            <w:highlight w:val="green"/>
                            <w:rPrChange w:id="35" w:author="MEGHAN CREECH" w:date="2023-10-03T12:18:00Z">
                              <w:rPr>
                                <w:b/>
                                <w:bCs/>
                              </w:rPr>
                            </w:rPrChange>
                          </w:rPr>
                          <w:delText>ADMISSIONS</w:delText>
                        </w:r>
                      </w:del>
                      <w:ins w:id="36" w:author="MEGHAN CREECH" w:date="2023-09-11T20:01:00Z">
                        <w:r w:rsidR="006C010B" w:rsidRPr="00BE2E61">
                          <w:rPr>
                            <w:b/>
                            <w:bCs/>
                            <w:highlight w:val="green"/>
                            <w:rPrChange w:id="37" w:author="MEGHAN CREECH" w:date="2023-10-03T12:18:00Z">
                              <w:rPr>
                                <w:b/>
                                <w:bCs/>
                              </w:rPr>
                            </w:rPrChange>
                          </w:rPr>
                          <w:t>CRISES RECEIVING AND STABILIZATION</w:t>
                        </w:r>
                        <w:r w:rsidR="00CE53F4">
                          <w:t xml:space="preserve">      </w:t>
                        </w:r>
                      </w:ins>
                      <w:del w:id="38" w:author="MEGHAN CREECH" w:date="2023-09-11T20:01:00Z">
                        <w:r w:rsidDel="00CE53F4">
                          <w:tab/>
                        </w:r>
                        <w:r w:rsidDel="00CE53F4">
                          <w:tab/>
                        </w:r>
                        <w:r w:rsidDel="00CE53F4">
                          <w:tab/>
                        </w:r>
                        <w:r w:rsidDel="00CE53F4">
                          <w:tab/>
                        </w:r>
                      </w:del>
                      <w:r>
                        <w:t>P</w:t>
                      </w:r>
                      <w:del w:id="39" w:author="MEGHAN CREECH" w:date="2023-10-03T11:16:00Z">
                        <w:r w:rsidR="001E1800" w:rsidDel="00962D2E">
                          <w:delText>rocedure</w:delText>
                        </w:r>
                      </w:del>
                      <w:ins w:id="40" w:author="MEGHAN CREECH" w:date="2023-10-03T11:16:00Z">
                        <w:r w:rsidR="00962D2E">
                          <w:t>olicy</w:t>
                        </w:r>
                      </w:ins>
                      <w:r w:rsidRPr="00057153">
                        <w:t xml:space="preserve"> No.:</w:t>
                      </w:r>
                      <w:r>
                        <w:t xml:space="preserve">  </w:t>
                      </w:r>
                      <w:del w:id="41" w:author="MEGHAN CREECH" w:date="2023-09-11T20:02:00Z">
                        <w:r w:rsidDel="00CE53F4">
                          <w:delText>IPU.01.0</w:delText>
                        </w:r>
                        <w:r w:rsidR="00681619" w:rsidDel="00CE53F4">
                          <w:delText>1</w:delText>
                        </w:r>
                        <w:r w:rsidDel="00CE53F4">
                          <w:delText>.0</w:delText>
                        </w:r>
                        <w:r w:rsidR="00681619" w:rsidDel="00CE53F4">
                          <w:delText>1</w:delText>
                        </w:r>
                        <w:r w:rsidDel="00CE53F4">
                          <w:delText>.00</w:delText>
                        </w:r>
                      </w:del>
                      <w:ins w:id="42" w:author="MEGHAN CREECH" w:date="2023-09-11T20:02:00Z">
                        <w:r w:rsidR="00CE53F4">
                          <w:t xml:space="preserve">CRI </w:t>
                        </w:r>
                        <w:r w:rsidR="00E16AC0">
                          <w:t>01.00.00.00</w:t>
                        </w:r>
                      </w:ins>
                    </w:p>
                    <w:p w14:paraId="2A9364B0" w14:textId="4F6F0F30" w:rsidR="00026805" w:rsidRPr="00791F6A" w:rsidRDefault="00026805" w:rsidP="00791F6A">
                      <w:pPr>
                        <w:ind w:firstLine="360"/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  <w:p w14:paraId="738A80E3" w14:textId="3FD46611" w:rsidR="00026805" w:rsidRDefault="00026805" w:rsidP="00D16861">
                      <w:pPr>
                        <w:tabs>
                          <w:tab w:val="left" w:pos="1800"/>
                        </w:tabs>
                        <w:ind w:firstLine="360"/>
                      </w:pPr>
                      <w:del w:id="43" w:author="MEGHAN CREECH" w:date="2023-10-03T11:16:00Z">
                        <w:r w:rsidRPr="008B2551" w:rsidDel="00962D2E">
                          <w:delText>P</w:delText>
                        </w:r>
                        <w:r w:rsidR="001E1800" w:rsidDel="00962D2E">
                          <w:delText>rocedure</w:delText>
                        </w:r>
                      </w:del>
                      <w:ins w:id="44" w:author="MEGHAN CREECH" w:date="2023-10-03T11:16:00Z">
                        <w:r w:rsidR="00962D2E" w:rsidRPr="008B2551">
                          <w:t>P</w:t>
                        </w:r>
                        <w:r w:rsidR="00962D2E">
                          <w:t>olicy</w:t>
                        </w:r>
                      </w:ins>
                      <w:r w:rsidRPr="008B2551">
                        <w:t>:</w:t>
                      </w:r>
                      <w:ins w:id="45" w:author="MEGHAN CREECH" w:date="2023-10-03T12:14:00Z">
                        <w:r w:rsidR="008E28D3">
                          <w:t xml:space="preserve">      </w:t>
                        </w:r>
                      </w:ins>
                      <w:del w:id="46" w:author="MEGHAN CREECH" w:date="2023-10-03T12:14:00Z">
                        <w:r w:rsidDel="008E28D3">
                          <w:tab/>
                        </w:r>
                      </w:del>
                      <w:del w:id="47" w:author="MEGHAN CREECH" w:date="2023-10-03T10:34:00Z">
                        <w:r w:rsidDel="00006C84">
                          <w:rPr>
                            <w:b/>
                            <w:bCs/>
                          </w:rPr>
                          <w:delText>ADMISSON</w:delText>
                        </w:r>
                      </w:del>
                      <w:del w:id="48" w:author="MEGHAN CREECH" w:date="2023-09-11T20:03:00Z">
                        <w:r w:rsidDel="00D453FC">
                          <w:rPr>
                            <w:b/>
                            <w:bCs/>
                          </w:rPr>
                          <w:delText xml:space="preserve"> </w:delText>
                        </w:r>
                      </w:del>
                      <w:ins w:id="49" w:author="MEGHAN CREECH" w:date="2023-10-03T10:34:00Z">
                        <w:r w:rsidR="00006C84">
                          <w:rPr>
                            <w:b/>
                            <w:bCs/>
                          </w:rPr>
                          <w:t>NO WRONG DOOR</w:t>
                        </w:r>
                      </w:ins>
                      <w:ins w:id="50" w:author="MEGHAN CREECH" w:date="2023-09-11T20:03:00Z">
                        <w:r w:rsidR="00C70B08">
                          <w:rPr>
                            <w:b/>
                            <w:bCs/>
                          </w:rPr>
                          <w:tab/>
                        </w:r>
                      </w:ins>
                      <w:del w:id="51" w:author="MEGHAN CREECH" w:date="2023-09-11T20:03:00Z">
                        <w:r w:rsidDel="00D453FC">
                          <w:rPr>
                            <w:b/>
                            <w:bCs/>
                          </w:rPr>
                          <w:delText>VIA GUARDIANSHIP</w:delText>
                        </w:r>
                      </w:del>
                      <w:r>
                        <w:tab/>
                      </w:r>
                      <w:ins w:id="52" w:author="MEGHAN CREECH" w:date="2023-10-03T11:17:00Z">
                        <w:r w:rsidR="00962D2E">
                          <w:t xml:space="preserve">       </w:t>
                        </w:r>
                        <w:r w:rsidR="00962D2E">
                          <w:tab/>
                        </w:r>
                      </w:ins>
                      <w:r>
                        <w:t>Date Originated:</w:t>
                      </w:r>
                      <w:r>
                        <w:tab/>
                      </w:r>
                      <w:r>
                        <w:tab/>
                      </w:r>
                      <w:del w:id="53" w:author="MEGHAN CREECH" w:date="2023-09-11T20:04:00Z">
                        <w:r w:rsidDel="0066039B">
                          <w:delText>01/77</w:delText>
                        </w:r>
                      </w:del>
                      <w:ins w:id="54" w:author="MEGHAN CREECH" w:date="2023-09-11T20:04:00Z">
                        <w:r w:rsidR="0066039B">
                          <w:t>09/11/23</w:t>
                        </w:r>
                      </w:ins>
                    </w:p>
                    <w:p w14:paraId="237F7336" w14:textId="727F938B" w:rsidR="00026805" w:rsidRDefault="00026805" w:rsidP="00D16861">
                      <w:pPr>
                        <w:tabs>
                          <w:tab w:val="left" w:pos="1800"/>
                        </w:tabs>
                        <w:ind w:firstLine="360"/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Last R/R Date:</w:t>
                      </w:r>
                      <w:r>
                        <w:tab/>
                      </w:r>
                      <w:r>
                        <w:tab/>
                      </w:r>
                      <w:ins w:id="55" w:author="KASSANDRA COFFEY" w:date="2022-12-12T13:09:00Z">
                        <w:del w:id="56" w:author="MEGHAN CREECH" w:date="2023-09-11T20:04:00Z">
                          <w:r w:rsidR="001E1800" w:rsidDel="0066039B">
                            <w:delText>12</w:delText>
                          </w:r>
                        </w:del>
                      </w:ins>
                      <w:del w:id="57" w:author="MEGHAN CREECH" w:date="2023-09-11T20:04:00Z">
                        <w:r w:rsidDel="0066039B">
                          <w:delText>/</w:delText>
                        </w:r>
                      </w:del>
                      <w:ins w:id="58" w:author="KASSANDRA COFFEY" w:date="2022-12-12T13:09:00Z">
                        <w:del w:id="59" w:author="MEGHAN CREECH" w:date="2023-09-11T20:04:00Z">
                          <w:r w:rsidR="001E1800" w:rsidDel="0066039B">
                            <w:delText>22</w:delText>
                          </w:r>
                        </w:del>
                      </w:ins>
                      <w:ins w:id="60" w:author="MEGHAN CREECH" w:date="2023-10-03T11:17:00Z">
                        <w:r w:rsidR="00962D2E">
                          <w:t>00/00</w:t>
                        </w:r>
                      </w:ins>
                      <w:r>
                        <w:tab/>
                      </w:r>
                    </w:p>
                    <w:p w14:paraId="6B73A413" w14:textId="2D0FEA49" w:rsidR="00026805" w:rsidRDefault="00026805" w:rsidP="008E71E3">
                      <w:pPr>
                        <w:ind w:firstLine="360"/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="001E1800">
                        <w:t>QLF</w:t>
                      </w:r>
                      <w:r w:rsidRPr="00B7674D">
                        <w:t xml:space="preserve"> Approval</w:t>
                      </w:r>
                      <w:r>
                        <w:t xml:space="preserve"> Date:</w:t>
                      </w:r>
                      <w:r>
                        <w:tab/>
                      </w:r>
                      <w:r w:rsidR="001E1800">
                        <w:tab/>
                      </w:r>
                      <w:r>
                        <w:t>00/00</w:t>
                      </w:r>
                    </w:p>
                    <w:p w14:paraId="4E6A555A" w14:textId="22A8D98B" w:rsidR="00026805" w:rsidRDefault="00026805" w:rsidP="008E71E3">
                      <w:pPr>
                        <w:ind w:firstLine="360"/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Posted: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00/00</w:t>
                      </w:r>
                    </w:p>
                    <w:p w14:paraId="60593FA0" w14:textId="77777777" w:rsidR="00026805" w:rsidRDefault="00026805"/>
                  </w:txbxContent>
                </v:textbox>
                <w10:wrap anchorx="margin"/>
              </v:shape>
            </w:pict>
          </mc:Fallback>
        </mc:AlternateContent>
      </w:r>
    </w:p>
    <w:p w14:paraId="0E34D536" w14:textId="6CA7192D" w:rsidR="000B6DD2" w:rsidRDefault="000B6DD2" w:rsidP="000B6DD2">
      <w:pPr>
        <w:pStyle w:val="policy"/>
        <w:numPr>
          <w:ilvl w:val="0"/>
          <w:numId w:val="0"/>
        </w:numPr>
      </w:pPr>
    </w:p>
    <w:p w14:paraId="1BE440B0" w14:textId="77777777" w:rsidR="00691D43" w:rsidRDefault="00691D43" w:rsidP="000B6DD2">
      <w:pPr>
        <w:pStyle w:val="policy"/>
        <w:numPr>
          <w:ilvl w:val="0"/>
          <w:numId w:val="0"/>
        </w:numPr>
      </w:pPr>
    </w:p>
    <w:p w14:paraId="1E926A1A" w14:textId="77777777" w:rsidR="00691D43" w:rsidRDefault="00691D43" w:rsidP="000B6DD2">
      <w:pPr>
        <w:pStyle w:val="policy"/>
        <w:numPr>
          <w:ilvl w:val="0"/>
          <w:numId w:val="0"/>
        </w:numPr>
      </w:pPr>
    </w:p>
    <w:p w14:paraId="71FD1C0B" w14:textId="77777777" w:rsidR="00691D43" w:rsidRDefault="00691D43" w:rsidP="000B6DD2">
      <w:pPr>
        <w:pStyle w:val="policy"/>
        <w:numPr>
          <w:ilvl w:val="0"/>
          <w:numId w:val="0"/>
        </w:numPr>
      </w:pPr>
    </w:p>
    <w:p w14:paraId="1629BF78" w14:textId="77777777" w:rsidR="00691D43" w:rsidRDefault="00691D43" w:rsidP="000B6DD2">
      <w:pPr>
        <w:pStyle w:val="policy"/>
        <w:numPr>
          <w:ilvl w:val="0"/>
          <w:numId w:val="0"/>
        </w:numPr>
      </w:pPr>
    </w:p>
    <w:p w14:paraId="5AA3209B" w14:textId="77777777" w:rsidR="00691D43" w:rsidRDefault="00691D43" w:rsidP="000B6DD2">
      <w:pPr>
        <w:pStyle w:val="policy"/>
        <w:numPr>
          <w:ilvl w:val="0"/>
          <w:numId w:val="0"/>
        </w:numPr>
      </w:pPr>
    </w:p>
    <w:p w14:paraId="3F26B51F" w14:textId="77777777" w:rsidR="00691D43" w:rsidRDefault="00691D43" w:rsidP="000B6DD2">
      <w:pPr>
        <w:pStyle w:val="policy"/>
        <w:numPr>
          <w:ilvl w:val="0"/>
          <w:numId w:val="0"/>
        </w:numPr>
      </w:pPr>
    </w:p>
    <w:p w14:paraId="4AFF45CC" w14:textId="77777777" w:rsidR="00691D43" w:rsidRDefault="00691D43" w:rsidP="000B6DD2">
      <w:pPr>
        <w:pStyle w:val="policy"/>
        <w:numPr>
          <w:ilvl w:val="0"/>
          <w:numId w:val="0"/>
        </w:numPr>
      </w:pPr>
    </w:p>
    <w:p w14:paraId="3E256D4A" w14:textId="77777777" w:rsidR="00691D43" w:rsidRDefault="00691D43" w:rsidP="000B6DD2">
      <w:pPr>
        <w:pStyle w:val="policy"/>
        <w:numPr>
          <w:ilvl w:val="0"/>
          <w:numId w:val="0"/>
        </w:numPr>
      </w:pPr>
    </w:p>
    <w:p w14:paraId="3CDE82FB" w14:textId="532596EB" w:rsidR="000B6DD2" w:rsidRDefault="000B6DD2" w:rsidP="000B6DD2">
      <w:pPr>
        <w:pStyle w:val="policy"/>
        <w:numPr>
          <w:ilvl w:val="0"/>
          <w:numId w:val="0"/>
        </w:numPr>
      </w:pPr>
      <w:r w:rsidRPr="00057153">
        <w:t>PURPOSE</w:t>
      </w:r>
    </w:p>
    <w:p w14:paraId="641B87A4" w14:textId="31B748DC" w:rsidR="001E1800" w:rsidRDefault="00F96294" w:rsidP="000B6DD2">
      <w:pPr>
        <w:pStyle w:val="policy"/>
        <w:numPr>
          <w:ilvl w:val="0"/>
          <w:numId w:val="0"/>
        </w:numPr>
        <w:rPr>
          <w:ins w:id="61" w:author="MEGHAN CREECH" w:date="2023-10-15T19:41:00Z"/>
        </w:rPr>
      </w:pPr>
      <w:ins w:id="62" w:author="MEGHAN CREECH" w:date="2023-09-11T20:05:00Z">
        <w:r>
          <w:t xml:space="preserve">Hamilton Center Inc. </w:t>
        </w:r>
      </w:ins>
      <w:ins w:id="63" w:author="MEGHAN CREECH" w:date="2023-09-11T20:06:00Z">
        <w:r w:rsidR="00C96F57">
          <w:t xml:space="preserve">(HCI) </w:t>
        </w:r>
      </w:ins>
      <w:ins w:id="64" w:author="MEGHAN CREECH" w:date="2023-09-11T20:05:00Z">
        <w:r w:rsidR="00915E2D" w:rsidRPr="00915E2D">
          <w:t xml:space="preserve">Crisis </w:t>
        </w:r>
        <w:r>
          <w:t>R</w:t>
        </w:r>
        <w:r w:rsidR="00915E2D" w:rsidRPr="00915E2D">
          <w:t xml:space="preserve">eceiving and </w:t>
        </w:r>
        <w:r>
          <w:t>S</w:t>
        </w:r>
        <w:r w:rsidR="00915E2D" w:rsidRPr="00915E2D">
          <w:t xml:space="preserve">tabilization </w:t>
        </w:r>
        <w:r>
          <w:t>S</w:t>
        </w:r>
        <w:r w:rsidR="00915E2D" w:rsidRPr="00915E2D">
          <w:t xml:space="preserve">ervices </w:t>
        </w:r>
        <w:r>
          <w:t>(CRSS)</w:t>
        </w:r>
      </w:ins>
      <w:ins w:id="65" w:author="MEGHAN CREECH" w:date="2023-09-11T20:06:00Z">
        <w:r w:rsidR="00C96F57">
          <w:t xml:space="preserve"> </w:t>
        </w:r>
      </w:ins>
      <w:ins w:id="66" w:author="MEGHAN CREECH" w:date="2023-09-11T20:13:00Z">
        <w:r w:rsidR="00AF7482">
          <w:t xml:space="preserve">Center </w:t>
        </w:r>
      </w:ins>
      <w:ins w:id="67" w:author="MEGHAN CREECH" w:date="2023-09-11T20:05:00Z">
        <w:r w:rsidR="00915E2D" w:rsidRPr="00915E2D">
          <w:t>offer</w:t>
        </w:r>
      </w:ins>
      <w:ins w:id="68" w:author="MEGHAN CREECH" w:date="2023-09-11T20:06:00Z">
        <w:r w:rsidR="00C96F57">
          <w:t>s</w:t>
        </w:r>
      </w:ins>
      <w:ins w:id="69" w:author="MEGHAN CREECH" w:date="2023-09-11T20:05:00Z">
        <w:r w:rsidR="00915E2D" w:rsidRPr="00915E2D">
          <w:t xml:space="preserve"> the community a no-wrong-door access to mental health and substance use care; that accepts all walk-ins, ambulance, </w:t>
        </w:r>
        <w:proofErr w:type="gramStart"/>
        <w:r w:rsidR="00915E2D" w:rsidRPr="00915E2D">
          <w:t>fire</w:t>
        </w:r>
        <w:proofErr w:type="gramEnd"/>
        <w:r w:rsidR="00915E2D" w:rsidRPr="00915E2D">
          <w:t xml:space="preserve"> and police drop-offs. The </w:t>
        </w:r>
      </w:ins>
      <w:ins w:id="70" w:author="MEGHAN CREECH" w:date="2023-09-11T20:08:00Z">
        <w:r w:rsidR="00696095">
          <w:t>no-wrong-door</w:t>
        </w:r>
        <w:r w:rsidR="00ED7424">
          <w:t xml:space="preserve"> </w:t>
        </w:r>
      </w:ins>
      <w:ins w:id="71" w:author="MEGHAN CREECH" w:date="2023-09-11T20:09:00Z">
        <w:r w:rsidR="00ED7424">
          <w:t xml:space="preserve">admission allows for </w:t>
        </w:r>
      </w:ins>
      <w:ins w:id="72" w:author="MEGHAN CREECH" w:date="2023-09-11T20:08:00Z">
        <w:r w:rsidR="00ED7424">
          <w:t>a</w:t>
        </w:r>
      </w:ins>
      <w:ins w:id="73" w:author="MEGHAN CREECH" w:date="2023-09-11T20:09:00Z">
        <w:r w:rsidR="00ED7424">
          <w:t>ccess</w:t>
        </w:r>
        <w:r w:rsidR="003F2F07">
          <w:t xml:space="preserve"> for</w:t>
        </w:r>
      </w:ins>
      <w:ins w:id="74" w:author="MEGHAN CREECH" w:date="2023-09-11T20:05:00Z">
        <w:r w:rsidR="00915E2D" w:rsidRPr="00915E2D">
          <w:t xml:space="preserve"> mental health </w:t>
        </w:r>
      </w:ins>
      <w:ins w:id="75" w:author="MEGHAN CREECH" w:date="2023-10-15T19:39:00Z">
        <w:r w:rsidR="00E552F7">
          <w:t xml:space="preserve">and substance use </w:t>
        </w:r>
      </w:ins>
      <w:ins w:id="76" w:author="MEGHAN CREECH" w:date="2023-09-11T20:05:00Z">
        <w:r w:rsidR="00915E2D" w:rsidRPr="00915E2D">
          <w:t>crisis referrals, including working with persons of varying ages and clinical conditions regardless of acuity</w:t>
        </w:r>
      </w:ins>
      <w:ins w:id="77" w:author="MEGHAN CREECH" w:date="2023-10-15T19:46:00Z">
        <w:r w:rsidR="001B332D">
          <w:t>,</w:t>
        </w:r>
      </w:ins>
      <w:ins w:id="78" w:author="MEGHAN CREECH" w:date="2023-10-15T19:45:00Z">
        <w:r w:rsidR="001B332D">
          <w:t xml:space="preserve"> </w:t>
        </w:r>
        <w:r w:rsidR="001B332D" w:rsidRPr="001B332D">
          <w:t>religion, marital status, disability, medical condition, ability-to-pay, gender-identity, sexual orientation, race, national origin, or ancestry</w:t>
        </w:r>
      </w:ins>
      <w:ins w:id="79" w:author="MEGHAN CREECH" w:date="2023-10-15T19:46:00Z">
        <w:r w:rsidR="001B332D">
          <w:t>.</w:t>
        </w:r>
      </w:ins>
    </w:p>
    <w:p w14:paraId="755A4CDF" w14:textId="77777777" w:rsidR="00E552F7" w:rsidRDefault="00E552F7" w:rsidP="000B6DD2">
      <w:pPr>
        <w:pStyle w:val="policy"/>
        <w:numPr>
          <w:ilvl w:val="0"/>
          <w:numId w:val="0"/>
        </w:numPr>
        <w:rPr>
          <w:ins w:id="80" w:author="MEGHAN CREECH" w:date="2023-10-15T19:41:00Z"/>
        </w:rPr>
      </w:pPr>
    </w:p>
    <w:p w14:paraId="62D2D1DC" w14:textId="6FB8FCD0" w:rsidR="00E552F7" w:rsidRDefault="00E552F7" w:rsidP="000B6DD2">
      <w:pPr>
        <w:pStyle w:val="policy"/>
        <w:numPr>
          <w:ilvl w:val="0"/>
          <w:numId w:val="0"/>
        </w:numPr>
      </w:pPr>
      <w:ins w:id="81" w:author="MEGHAN CREECH" w:date="2023-10-15T19:41:00Z">
        <w:r w:rsidRPr="00E552F7">
          <w:t>Hamilton Center Inc. Crisis Receiving Stabilization Services Center will ensure a person needing treatment will be identified, assessed, and receive treatment, either directly or through appropriate referral, no matter where services are sought. This means that people presenting for treatment for a mental disorder should be routinely screened for substance use disorder, and all people presenting for treatment for substance use disorders should be screened for mental disorders.</w:t>
        </w:r>
      </w:ins>
    </w:p>
    <w:p w14:paraId="0A4FA649" w14:textId="56144297" w:rsidR="00F96BAD" w:rsidDel="0066039B" w:rsidRDefault="001E1800" w:rsidP="001E1800">
      <w:pPr>
        <w:pStyle w:val="policy"/>
        <w:numPr>
          <w:ilvl w:val="0"/>
          <w:numId w:val="0"/>
        </w:numPr>
        <w:rPr>
          <w:ins w:id="82" w:author="KASSANDRA COFFEY" w:date="2022-12-13T09:09:00Z"/>
          <w:del w:id="83" w:author="MEGHAN CREECH" w:date="2023-09-11T20:04:00Z"/>
        </w:rPr>
      </w:pPr>
      <w:ins w:id="84" w:author="KASSANDRA COFFEY" w:date="2022-12-12T13:10:00Z">
        <w:del w:id="85" w:author="MEGHAN CREECH" w:date="2023-09-11T20:04:00Z">
          <w:r w:rsidDel="0066039B">
            <w:delText>To facilitate a voluntary admission for a person who is under guardianship.</w:delText>
          </w:r>
        </w:del>
      </w:ins>
      <w:ins w:id="86" w:author="KASSANDRA COFFEY" w:date="2022-12-13T09:09:00Z">
        <w:del w:id="87" w:author="MEGHAN CREECH" w:date="2023-09-11T20:04:00Z">
          <w:r w:rsidR="00F96BAD" w:rsidDel="0066039B">
            <w:delText xml:space="preserve">  </w:delText>
          </w:r>
        </w:del>
      </w:ins>
    </w:p>
    <w:p w14:paraId="058209F9" w14:textId="77777777" w:rsidR="0070260C" w:rsidRDefault="0070260C" w:rsidP="000B6DD2">
      <w:pPr>
        <w:pStyle w:val="policy"/>
        <w:numPr>
          <w:ilvl w:val="0"/>
          <w:numId w:val="0"/>
        </w:numPr>
      </w:pPr>
    </w:p>
    <w:p w14:paraId="454FCBB2" w14:textId="164988F0" w:rsidR="00E71F1F" w:rsidDel="00357FBB" w:rsidRDefault="001E1800" w:rsidP="0038214C">
      <w:pPr>
        <w:rPr>
          <w:del w:id="88" w:author="MEGHAN CREECH" w:date="2023-09-12T11:07:00Z"/>
        </w:rPr>
      </w:pPr>
      <w:r>
        <w:t>PROCEDURE</w:t>
      </w:r>
    </w:p>
    <w:p w14:paraId="34327EFC" w14:textId="77777777" w:rsidR="008B2551" w:rsidRDefault="008B2551">
      <w:pPr>
        <w:pPrChange w:id="89" w:author="MEGHAN CREECH" w:date="2023-09-12T11:07:00Z">
          <w:pPr>
            <w:pStyle w:val="ListParagraph"/>
            <w:widowControl/>
            <w:ind w:left="360"/>
          </w:pPr>
        </w:pPrChange>
      </w:pPr>
    </w:p>
    <w:p w14:paraId="513F9A47" w14:textId="53BD760C" w:rsidR="00CD4D2B" w:rsidRDefault="004719CF" w:rsidP="00CD4D2B">
      <w:pPr>
        <w:pStyle w:val="ListParagraph"/>
        <w:widowControl/>
        <w:numPr>
          <w:ilvl w:val="0"/>
          <w:numId w:val="24"/>
        </w:numPr>
        <w:rPr>
          <w:ins w:id="90" w:author="MEGHAN CREECH" w:date="2023-09-11T20:14:00Z"/>
        </w:rPr>
      </w:pPr>
      <w:del w:id="91" w:author="MEGHAN CREECH" w:date="2023-09-11T20:12:00Z">
        <w:r w:rsidDel="000B7A26">
          <w:delText xml:space="preserve">For </w:delText>
        </w:r>
      </w:del>
      <w:ins w:id="92" w:author="KASSANDRA COFFEY" w:date="2022-12-12T13:10:00Z">
        <w:del w:id="93" w:author="MEGHAN CREECH" w:date="2023-09-11T20:12:00Z">
          <w:r w:rsidR="001E1800" w:rsidDel="000B7A26">
            <w:delText>consumers</w:delText>
          </w:r>
        </w:del>
      </w:ins>
      <w:del w:id="94" w:author="MEGHAN CREECH" w:date="2023-09-11T20:12:00Z">
        <w:r w:rsidDel="000B7A26">
          <w:delText>patients admitted via guardianships:</w:delText>
        </w:r>
      </w:del>
      <w:ins w:id="95" w:author="MEGHAN CREECH" w:date="2023-09-11T20:12:00Z">
        <w:r w:rsidR="000B7A26">
          <w:t xml:space="preserve">Crises Receiving </w:t>
        </w:r>
        <w:r w:rsidR="006570E0">
          <w:t xml:space="preserve">and Stabilization Services </w:t>
        </w:r>
      </w:ins>
      <w:ins w:id="96" w:author="MEGHAN CREECH" w:date="2023-09-11T20:13:00Z">
        <w:r w:rsidR="00AF7482">
          <w:t>Center will:</w:t>
        </w:r>
      </w:ins>
    </w:p>
    <w:p w14:paraId="782EF5A6" w14:textId="77777777" w:rsidR="00F004BF" w:rsidRDefault="00F004BF">
      <w:pPr>
        <w:pStyle w:val="ListParagraph"/>
        <w:widowControl/>
        <w:ind w:left="360"/>
        <w:pPrChange w:id="97" w:author="MEGHAN CREECH" w:date="2023-09-11T20:14:00Z">
          <w:pPr>
            <w:pStyle w:val="ListParagraph"/>
            <w:widowControl/>
            <w:numPr>
              <w:numId w:val="24"/>
            </w:numPr>
            <w:ind w:left="360" w:hanging="360"/>
          </w:pPr>
        </w:pPrChange>
      </w:pPr>
    </w:p>
    <w:p w14:paraId="0F31147E" w14:textId="1BC86A4E" w:rsidR="001F0DAF" w:rsidRDefault="001F0DAF">
      <w:pPr>
        <w:pStyle w:val="ListParagraph"/>
        <w:widowControl/>
        <w:numPr>
          <w:ilvl w:val="1"/>
          <w:numId w:val="24"/>
        </w:numPr>
        <w:rPr>
          <w:ins w:id="98" w:author="MEGHAN CREECH" w:date="2023-10-15T19:43:00Z"/>
        </w:rPr>
      </w:pPr>
      <w:ins w:id="99" w:author="MEGHAN CREECH" w:date="2023-09-11T20:14:00Z">
        <w:r>
          <w:t>Accept all referrals within scope of practice</w:t>
        </w:r>
      </w:ins>
      <w:ins w:id="100" w:author="MEGHAN CREECH" w:date="2023-09-11T20:15:00Z">
        <w:r w:rsidR="00460FA4">
          <w:t xml:space="preserve"> including </w:t>
        </w:r>
        <w:r w:rsidR="00460FA4" w:rsidRPr="00460FA4">
          <w:t xml:space="preserve">mental health and substance use crisis </w:t>
        </w:r>
        <w:proofErr w:type="gramStart"/>
        <w:r w:rsidR="00460FA4" w:rsidRPr="00460FA4">
          <w:t>issues;</w:t>
        </w:r>
      </w:ins>
      <w:proofErr w:type="gramEnd"/>
    </w:p>
    <w:p w14:paraId="776D8CE4" w14:textId="77777777" w:rsidR="004B2113" w:rsidRPr="004B2113" w:rsidRDefault="004B2113" w:rsidP="004B2113">
      <w:pPr>
        <w:pStyle w:val="ListParagraph"/>
        <w:widowControl/>
        <w:numPr>
          <w:ilvl w:val="0"/>
          <w:numId w:val="24"/>
        </w:numPr>
        <w:rPr>
          <w:ins w:id="101" w:author="MEGHAN CREECH" w:date="2023-10-15T19:43:00Z"/>
          <w:b/>
          <w:bCs/>
          <w:rPrChange w:id="102" w:author="MEGHAN CREECH" w:date="2023-10-15T19:43:00Z">
            <w:rPr>
              <w:ins w:id="103" w:author="MEGHAN CREECH" w:date="2023-10-15T19:43:00Z"/>
            </w:rPr>
          </w:rPrChange>
        </w:rPr>
      </w:pPr>
      <w:ins w:id="104" w:author="MEGHAN CREECH" w:date="2023-10-15T19:43:00Z">
        <w:r w:rsidRPr="004B2113">
          <w:rPr>
            <w:b/>
            <w:bCs/>
            <w:rPrChange w:id="105" w:author="MEGHAN CREECH" w:date="2023-10-15T19:43:00Z">
              <w:rPr/>
            </w:rPrChange>
          </w:rPr>
          <w:t xml:space="preserve">External Referrals will be made when any of the following circumstances are present: </w:t>
        </w:r>
      </w:ins>
    </w:p>
    <w:p w14:paraId="40C308D4" w14:textId="77777777" w:rsidR="004B2113" w:rsidRPr="004B2113" w:rsidRDefault="004B2113" w:rsidP="004B2113">
      <w:pPr>
        <w:pStyle w:val="ListParagraph"/>
        <w:widowControl/>
        <w:numPr>
          <w:ilvl w:val="0"/>
          <w:numId w:val="27"/>
        </w:numPr>
        <w:rPr>
          <w:ins w:id="106" w:author="MEGHAN CREECH" w:date="2023-10-15T19:43:00Z"/>
          <w:i/>
          <w:iCs/>
          <w:rPrChange w:id="107" w:author="MEGHAN CREECH" w:date="2023-10-15T19:44:00Z">
            <w:rPr>
              <w:ins w:id="108" w:author="MEGHAN CREECH" w:date="2023-10-15T19:43:00Z"/>
            </w:rPr>
          </w:rPrChange>
        </w:rPr>
        <w:pPrChange w:id="109" w:author="MEGHAN CREECH" w:date="2023-10-15T19:43:00Z">
          <w:pPr>
            <w:pStyle w:val="ListParagraph"/>
            <w:widowControl/>
            <w:numPr>
              <w:numId w:val="24"/>
            </w:numPr>
            <w:ind w:left="360" w:hanging="360"/>
          </w:pPr>
        </w:pPrChange>
      </w:pPr>
      <w:ins w:id="110" w:author="MEGHAN CREECH" w:date="2023-10-15T19:43:00Z">
        <w:r w:rsidRPr="004B2113">
          <w:rPr>
            <w:i/>
            <w:iCs/>
            <w:rPrChange w:id="111" w:author="MEGHAN CREECH" w:date="2023-10-15T19:44:00Z">
              <w:rPr/>
            </w:rPrChange>
          </w:rPr>
          <w:t>LOCUS level of need 5-6</w:t>
        </w:r>
      </w:ins>
    </w:p>
    <w:p w14:paraId="15368C8D" w14:textId="77777777" w:rsidR="004B2113" w:rsidRPr="004B2113" w:rsidRDefault="004B2113" w:rsidP="004B2113">
      <w:pPr>
        <w:pStyle w:val="ListParagraph"/>
        <w:widowControl/>
        <w:numPr>
          <w:ilvl w:val="0"/>
          <w:numId w:val="27"/>
        </w:numPr>
        <w:rPr>
          <w:ins w:id="112" w:author="MEGHAN CREECH" w:date="2023-10-15T19:43:00Z"/>
          <w:i/>
          <w:iCs/>
          <w:rPrChange w:id="113" w:author="MEGHAN CREECH" w:date="2023-10-15T19:44:00Z">
            <w:rPr>
              <w:ins w:id="114" w:author="MEGHAN CREECH" w:date="2023-10-15T19:43:00Z"/>
            </w:rPr>
          </w:rPrChange>
        </w:rPr>
        <w:pPrChange w:id="115" w:author="MEGHAN CREECH" w:date="2023-10-15T19:43:00Z">
          <w:pPr>
            <w:pStyle w:val="ListParagraph"/>
            <w:widowControl/>
            <w:numPr>
              <w:numId w:val="24"/>
            </w:numPr>
            <w:ind w:left="360" w:hanging="360"/>
          </w:pPr>
        </w:pPrChange>
      </w:pPr>
      <w:ins w:id="116" w:author="MEGHAN CREECH" w:date="2023-10-15T19:43:00Z">
        <w:r w:rsidRPr="004B2113">
          <w:rPr>
            <w:i/>
            <w:iCs/>
            <w:rPrChange w:id="117" w:author="MEGHAN CREECH" w:date="2023-10-15T19:44:00Z">
              <w:rPr/>
            </w:rPrChange>
          </w:rPr>
          <w:t xml:space="preserve">The individual </w:t>
        </w:r>
        <w:proofErr w:type="gramStart"/>
        <w:r w:rsidRPr="004B2113">
          <w:rPr>
            <w:i/>
            <w:iCs/>
            <w:rPrChange w:id="118" w:author="MEGHAN CREECH" w:date="2023-10-15T19:44:00Z">
              <w:rPr/>
            </w:rPrChange>
          </w:rPr>
          <w:t>is in need of</w:t>
        </w:r>
        <w:proofErr w:type="gramEnd"/>
        <w:r w:rsidRPr="004B2113">
          <w:rPr>
            <w:i/>
            <w:iCs/>
            <w:rPrChange w:id="119" w:author="MEGHAN CREECH" w:date="2023-10-15T19:44:00Z">
              <w:rPr/>
            </w:rPrChange>
          </w:rPr>
          <w:t xml:space="preserve"> skilled medical care or the individual’s medical needs are beyond that care which can be given in a free standing stabilization unit, or </w:t>
        </w:r>
      </w:ins>
    </w:p>
    <w:p w14:paraId="68BAC766" w14:textId="77777777" w:rsidR="004B2113" w:rsidRPr="004B2113" w:rsidRDefault="004B2113" w:rsidP="004B2113">
      <w:pPr>
        <w:pStyle w:val="ListParagraph"/>
        <w:widowControl/>
        <w:numPr>
          <w:ilvl w:val="0"/>
          <w:numId w:val="27"/>
        </w:numPr>
        <w:rPr>
          <w:ins w:id="120" w:author="MEGHAN CREECH" w:date="2023-10-15T19:43:00Z"/>
          <w:i/>
          <w:iCs/>
          <w:rPrChange w:id="121" w:author="MEGHAN CREECH" w:date="2023-10-15T19:44:00Z">
            <w:rPr>
              <w:ins w:id="122" w:author="MEGHAN CREECH" w:date="2023-10-15T19:43:00Z"/>
            </w:rPr>
          </w:rPrChange>
        </w:rPr>
        <w:pPrChange w:id="123" w:author="MEGHAN CREECH" w:date="2023-10-15T19:43:00Z">
          <w:pPr>
            <w:pStyle w:val="ListParagraph"/>
            <w:widowControl/>
            <w:numPr>
              <w:numId w:val="24"/>
            </w:numPr>
            <w:ind w:left="360" w:hanging="360"/>
          </w:pPr>
        </w:pPrChange>
      </w:pPr>
      <w:ins w:id="124" w:author="MEGHAN CREECH" w:date="2023-10-15T19:43:00Z">
        <w:r w:rsidRPr="004B2113">
          <w:rPr>
            <w:i/>
            <w:iCs/>
            <w:rPrChange w:id="125" w:author="MEGHAN CREECH" w:date="2023-10-15T19:44:00Z">
              <w:rPr/>
            </w:rPrChange>
          </w:rPr>
          <w:t>The individual presents a significant safety / elopement risk due to charges / conviction of violent crimes, or</w:t>
        </w:r>
      </w:ins>
    </w:p>
    <w:p w14:paraId="60808D83" w14:textId="77777777" w:rsidR="004B2113" w:rsidRPr="004B2113" w:rsidRDefault="004B2113" w:rsidP="004B2113">
      <w:pPr>
        <w:pStyle w:val="ListParagraph"/>
        <w:widowControl/>
        <w:numPr>
          <w:ilvl w:val="0"/>
          <w:numId w:val="27"/>
        </w:numPr>
        <w:rPr>
          <w:ins w:id="126" w:author="MEGHAN CREECH" w:date="2023-10-15T19:43:00Z"/>
          <w:i/>
          <w:iCs/>
          <w:rPrChange w:id="127" w:author="MEGHAN CREECH" w:date="2023-10-15T19:44:00Z">
            <w:rPr>
              <w:ins w:id="128" w:author="MEGHAN CREECH" w:date="2023-10-15T19:43:00Z"/>
            </w:rPr>
          </w:rPrChange>
        </w:rPr>
        <w:pPrChange w:id="129" w:author="MEGHAN CREECH" w:date="2023-10-15T19:43:00Z">
          <w:pPr>
            <w:pStyle w:val="ListParagraph"/>
            <w:widowControl/>
            <w:numPr>
              <w:numId w:val="24"/>
            </w:numPr>
            <w:ind w:left="360" w:hanging="360"/>
          </w:pPr>
        </w:pPrChange>
      </w:pPr>
      <w:ins w:id="130" w:author="MEGHAN CREECH" w:date="2023-10-15T19:43:00Z">
        <w:r w:rsidRPr="004B2113">
          <w:rPr>
            <w:i/>
            <w:iCs/>
            <w:rPrChange w:id="131" w:author="MEGHAN CREECH" w:date="2023-10-15T19:44:00Z">
              <w:rPr/>
            </w:rPrChange>
          </w:rPr>
          <w:t>The individual cannot be successfully treated and managed given the current composition and acuity of patients already in the stabilization unit, or</w:t>
        </w:r>
      </w:ins>
    </w:p>
    <w:p w14:paraId="3EC1C54A" w14:textId="77777777" w:rsidR="004B2113" w:rsidRPr="004B2113" w:rsidRDefault="004B2113" w:rsidP="004B2113">
      <w:pPr>
        <w:pStyle w:val="ListParagraph"/>
        <w:widowControl/>
        <w:numPr>
          <w:ilvl w:val="0"/>
          <w:numId w:val="27"/>
        </w:numPr>
        <w:rPr>
          <w:ins w:id="132" w:author="MEGHAN CREECH" w:date="2023-10-15T19:43:00Z"/>
          <w:i/>
          <w:iCs/>
          <w:rPrChange w:id="133" w:author="MEGHAN CREECH" w:date="2023-10-15T19:44:00Z">
            <w:rPr>
              <w:ins w:id="134" w:author="MEGHAN CREECH" w:date="2023-10-15T19:43:00Z"/>
            </w:rPr>
          </w:rPrChange>
        </w:rPr>
        <w:pPrChange w:id="135" w:author="MEGHAN CREECH" w:date="2023-10-15T19:43:00Z">
          <w:pPr>
            <w:pStyle w:val="ListParagraph"/>
            <w:widowControl/>
            <w:numPr>
              <w:numId w:val="24"/>
            </w:numPr>
            <w:ind w:left="360" w:hanging="360"/>
          </w:pPr>
        </w:pPrChange>
      </w:pPr>
      <w:ins w:id="136" w:author="MEGHAN CREECH" w:date="2023-10-15T19:43:00Z">
        <w:r w:rsidRPr="004B2113">
          <w:rPr>
            <w:i/>
            <w:iCs/>
            <w:rPrChange w:id="137" w:author="MEGHAN CREECH" w:date="2023-10-15T19:44:00Z">
              <w:rPr/>
            </w:rPrChange>
          </w:rPr>
          <w:t xml:space="preserve">The individual’s problem can be successfully treated on an outpatient </w:t>
        </w:r>
        <w:proofErr w:type="gramStart"/>
        <w:r w:rsidRPr="004B2113">
          <w:rPr>
            <w:i/>
            <w:iCs/>
            <w:rPrChange w:id="138" w:author="MEGHAN CREECH" w:date="2023-10-15T19:44:00Z">
              <w:rPr/>
            </w:rPrChange>
          </w:rPr>
          <w:t>basis</w:t>
        </w:r>
        <w:proofErr w:type="gramEnd"/>
      </w:ins>
    </w:p>
    <w:p w14:paraId="115436DD" w14:textId="77777777" w:rsidR="00F004BF" w:rsidRDefault="00F004BF">
      <w:pPr>
        <w:pStyle w:val="ListParagraph"/>
        <w:widowControl/>
        <w:rPr>
          <w:ins w:id="139" w:author="MEGHAN CREECH" w:date="2023-09-11T20:14:00Z"/>
        </w:rPr>
        <w:pPrChange w:id="140" w:author="MEGHAN CREECH" w:date="2023-09-11T20:14:00Z">
          <w:pPr>
            <w:pStyle w:val="ListParagraph"/>
            <w:widowControl/>
            <w:ind w:left="360"/>
          </w:pPr>
        </w:pPrChange>
      </w:pPr>
    </w:p>
    <w:p w14:paraId="68EBD9C6" w14:textId="77777777" w:rsidR="001F0DAF" w:rsidRDefault="001F0DAF" w:rsidP="001F0DAF">
      <w:pPr>
        <w:pStyle w:val="ListParagraph"/>
        <w:widowControl/>
        <w:ind w:left="360"/>
        <w:rPr>
          <w:ins w:id="141" w:author="MEGHAN CREECH" w:date="2023-09-11T20:14:00Z"/>
        </w:rPr>
      </w:pPr>
      <w:ins w:id="142" w:author="MEGHAN CREECH" w:date="2023-09-11T20:14:00Z">
        <w:r>
          <w:t xml:space="preserve">2. Not require medical clearance prior to admission but rather assessment and support for </w:t>
        </w:r>
      </w:ins>
    </w:p>
    <w:p w14:paraId="12BCF89D" w14:textId="40EA351F" w:rsidR="009C5434" w:rsidRDefault="001F0DAF" w:rsidP="00690553">
      <w:pPr>
        <w:pStyle w:val="ListParagraph"/>
        <w:widowControl/>
        <w:ind w:left="360"/>
        <w:rPr>
          <w:ins w:id="143" w:author="MEGHAN CREECH" w:date="2023-09-11T20:15:00Z"/>
        </w:rPr>
      </w:pPr>
      <w:ins w:id="144" w:author="MEGHAN CREECH" w:date="2023-09-11T20:14:00Z">
        <w:r>
          <w:t>medical stability while in the program</w:t>
        </w:r>
      </w:ins>
      <w:ins w:id="145" w:author="MEGHAN CREECH" w:date="2023-10-15T21:31:00Z">
        <w:r w:rsidR="00FD7480">
          <w:t>.</w:t>
        </w:r>
      </w:ins>
      <w:ins w:id="146" w:author="MEGHAN CREECH" w:date="2023-10-15T21:36:00Z">
        <w:r w:rsidR="00690553" w:rsidRPr="00690553">
          <w:t xml:space="preserve"> </w:t>
        </w:r>
      </w:ins>
      <w:ins w:id="147" w:author="MEGHAN CREECH" w:date="2023-10-15T21:37:00Z">
        <w:r w:rsidR="001B0F3B">
          <w:t xml:space="preserve">HCI CRSS will </w:t>
        </w:r>
      </w:ins>
      <w:ins w:id="148" w:author="MEGHAN CREECH" w:date="2023-10-15T21:36:00Z">
        <w:r w:rsidR="00690553">
          <w:t xml:space="preserve">Employ the capacity to assess physical health needs and deliver care for most minor physical health challenges with an identified pathway </w:t>
        </w:r>
        <w:proofErr w:type="gramStart"/>
        <w:r w:rsidR="00690553">
          <w:t>in order to</w:t>
        </w:r>
        <w:proofErr w:type="gramEnd"/>
        <w:r w:rsidR="00690553">
          <w:t xml:space="preserve"> transfer the individual to more medically staffed services if needed</w:t>
        </w:r>
        <w:r w:rsidR="00B9375A">
          <w:t>.</w:t>
        </w:r>
      </w:ins>
    </w:p>
    <w:p w14:paraId="2CEFD3F6" w14:textId="77777777" w:rsidR="009C5434" w:rsidRDefault="009C5434" w:rsidP="001F0DAF">
      <w:pPr>
        <w:pStyle w:val="ListParagraph"/>
        <w:widowControl/>
        <w:ind w:left="360"/>
        <w:rPr>
          <w:ins w:id="149" w:author="MEGHAN CREECH" w:date="2023-09-11T20:14:00Z"/>
        </w:rPr>
      </w:pPr>
    </w:p>
    <w:p w14:paraId="47308094" w14:textId="78FE5D9D" w:rsidR="001F0DAF" w:rsidRPr="00357FBB" w:rsidRDefault="00CF681C" w:rsidP="001F0DAF">
      <w:pPr>
        <w:pStyle w:val="ListParagraph"/>
        <w:widowControl/>
        <w:ind w:left="360"/>
        <w:rPr>
          <w:ins w:id="150" w:author="MEGHAN CREECH" w:date="2023-09-11T20:14:00Z"/>
          <w:color w:val="002060"/>
          <w:highlight w:val="yellow"/>
          <w:rPrChange w:id="151" w:author="MEGHAN CREECH" w:date="2023-09-12T11:08:00Z">
            <w:rPr>
              <w:ins w:id="152" w:author="MEGHAN CREECH" w:date="2023-09-11T20:14:00Z"/>
            </w:rPr>
          </w:rPrChange>
        </w:rPr>
      </w:pPr>
      <w:ins w:id="153" w:author="MEGHAN CREECH" w:date="2023-10-15T21:34:00Z">
        <w:r>
          <w:rPr>
            <w:color w:val="002060"/>
            <w:highlight w:val="yellow"/>
          </w:rPr>
          <w:lastRenderedPageBreak/>
          <w:t>3.</w:t>
        </w:r>
      </w:ins>
      <w:ins w:id="154" w:author="MEGHAN CREECH" w:date="2023-09-11T20:14:00Z">
        <w:r w:rsidR="001F0DAF" w:rsidRPr="00357FBB">
          <w:rPr>
            <w:color w:val="002060"/>
            <w:highlight w:val="yellow"/>
            <w:rPrChange w:id="155" w:author="MEGHAN CREECH" w:date="2023-09-12T11:08:00Z">
              <w:rPr/>
            </w:rPrChange>
          </w:rPr>
          <w:t xml:space="preserve"> Be </w:t>
        </w:r>
        <w:proofErr w:type="gramStart"/>
        <w:r w:rsidR="001F0DAF" w:rsidRPr="00357FBB">
          <w:rPr>
            <w:color w:val="002060"/>
            <w:highlight w:val="yellow"/>
            <w:rPrChange w:id="156" w:author="MEGHAN CREECH" w:date="2023-09-12T11:08:00Z">
              <w:rPr/>
            </w:rPrChange>
          </w:rPr>
          <w:t>staffed at all times</w:t>
        </w:r>
        <w:proofErr w:type="gramEnd"/>
        <w:r w:rsidR="001F0DAF" w:rsidRPr="00357FBB">
          <w:rPr>
            <w:color w:val="002060"/>
            <w:highlight w:val="yellow"/>
            <w:rPrChange w:id="157" w:author="MEGHAN CREECH" w:date="2023-09-12T11:08:00Z">
              <w:rPr/>
            </w:rPrChange>
          </w:rPr>
          <w:t xml:space="preserve"> (24/7/365) with a multidisciplinary team capable of meeting the </w:t>
        </w:r>
      </w:ins>
    </w:p>
    <w:p w14:paraId="2AC17A1F" w14:textId="0F8898AF" w:rsidR="001F0DAF" w:rsidRPr="00357FBB" w:rsidRDefault="001F0DAF" w:rsidP="001F0DAF">
      <w:pPr>
        <w:pStyle w:val="ListParagraph"/>
        <w:widowControl/>
        <w:ind w:left="360"/>
        <w:rPr>
          <w:ins w:id="158" w:author="MEGHAN CREECH" w:date="2023-09-11T20:14:00Z"/>
          <w:color w:val="002060"/>
          <w:highlight w:val="yellow"/>
          <w:rPrChange w:id="159" w:author="MEGHAN CREECH" w:date="2023-09-12T11:08:00Z">
            <w:rPr>
              <w:ins w:id="160" w:author="MEGHAN CREECH" w:date="2023-09-11T20:14:00Z"/>
            </w:rPr>
          </w:rPrChange>
        </w:rPr>
      </w:pPr>
      <w:ins w:id="161" w:author="MEGHAN CREECH" w:date="2023-09-11T20:14:00Z">
        <w:r w:rsidRPr="00357FBB">
          <w:rPr>
            <w:color w:val="002060"/>
            <w:highlight w:val="yellow"/>
            <w:rPrChange w:id="162" w:author="MEGHAN CREECH" w:date="2023-09-12T11:08:00Z">
              <w:rPr/>
            </w:rPrChange>
          </w:rPr>
          <w:t xml:space="preserve">needs of individuals experiencing all levels of crisis including: </w:t>
        </w:r>
      </w:ins>
    </w:p>
    <w:p w14:paraId="5B76AE42" w14:textId="77777777" w:rsidR="001F0DAF" w:rsidRPr="00357FBB" w:rsidRDefault="001F0DAF" w:rsidP="001F0DAF">
      <w:pPr>
        <w:pStyle w:val="ListParagraph"/>
        <w:widowControl/>
        <w:ind w:left="360"/>
        <w:rPr>
          <w:ins w:id="163" w:author="MEGHAN CREECH" w:date="2023-09-11T20:14:00Z"/>
          <w:i/>
          <w:iCs/>
          <w:color w:val="002060"/>
          <w:highlight w:val="yellow"/>
          <w:rPrChange w:id="164" w:author="MEGHAN CREECH" w:date="2023-09-12T11:08:00Z">
            <w:rPr>
              <w:ins w:id="165" w:author="MEGHAN CREECH" w:date="2023-09-11T20:14:00Z"/>
            </w:rPr>
          </w:rPrChange>
        </w:rPr>
      </w:pPr>
      <w:ins w:id="166" w:author="MEGHAN CREECH" w:date="2023-09-11T20:14:00Z">
        <w:r w:rsidRPr="00357FBB">
          <w:rPr>
            <w:i/>
            <w:iCs/>
            <w:color w:val="002060"/>
            <w:highlight w:val="yellow"/>
            <w:rPrChange w:id="167" w:author="MEGHAN CREECH" w:date="2023-09-12T11:08:00Z">
              <w:rPr/>
            </w:rPrChange>
          </w:rPr>
          <w:t xml:space="preserve">a. Psychiatrists or psychiatric nurse practitioners (telehealth may be used) </w:t>
        </w:r>
      </w:ins>
    </w:p>
    <w:p w14:paraId="73080040" w14:textId="77777777" w:rsidR="001F0DAF" w:rsidRPr="00357FBB" w:rsidRDefault="001F0DAF" w:rsidP="001F0DAF">
      <w:pPr>
        <w:pStyle w:val="ListParagraph"/>
        <w:widowControl/>
        <w:ind w:left="360"/>
        <w:rPr>
          <w:ins w:id="168" w:author="MEGHAN CREECH" w:date="2023-09-11T20:14:00Z"/>
          <w:i/>
          <w:iCs/>
          <w:color w:val="002060"/>
          <w:highlight w:val="yellow"/>
          <w:rPrChange w:id="169" w:author="MEGHAN CREECH" w:date="2023-09-12T11:08:00Z">
            <w:rPr>
              <w:ins w:id="170" w:author="MEGHAN CREECH" w:date="2023-09-11T20:14:00Z"/>
            </w:rPr>
          </w:rPrChange>
        </w:rPr>
      </w:pPr>
      <w:ins w:id="171" w:author="MEGHAN CREECH" w:date="2023-09-11T20:14:00Z">
        <w:r w:rsidRPr="00357FBB">
          <w:rPr>
            <w:i/>
            <w:iCs/>
            <w:color w:val="002060"/>
            <w:highlight w:val="yellow"/>
            <w:rPrChange w:id="172" w:author="MEGHAN CREECH" w:date="2023-09-12T11:08:00Z">
              <w:rPr/>
            </w:rPrChange>
          </w:rPr>
          <w:t xml:space="preserve">b. Nurses </w:t>
        </w:r>
      </w:ins>
    </w:p>
    <w:p w14:paraId="14FE9522" w14:textId="77777777" w:rsidR="001F0DAF" w:rsidRPr="00357FBB" w:rsidRDefault="001F0DAF" w:rsidP="001F0DAF">
      <w:pPr>
        <w:pStyle w:val="ListParagraph"/>
        <w:widowControl/>
        <w:ind w:left="360"/>
        <w:rPr>
          <w:ins w:id="173" w:author="MEGHAN CREECH" w:date="2023-09-11T20:14:00Z"/>
          <w:i/>
          <w:iCs/>
          <w:color w:val="002060"/>
          <w:highlight w:val="yellow"/>
          <w:rPrChange w:id="174" w:author="MEGHAN CREECH" w:date="2023-09-12T11:08:00Z">
            <w:rPr>
              <w:ins w:id="175" w:author="MEGHAN CREECH" w:date="2023-09-11T20:14:00Z"/>
            </w:rPr>
          </w:rPrChange>
        </w:rPr>
      </w:pPr>
      <w:ins w:id="176" w:author="MEGHAN CREECH" w:date="2023-09-11T20:14:00Z">
        <w:r w:rsidRPr="00357FBB">
          <w:rPr>
            <w:i/>
            <w:iCs/>
            <w:color w:val="002060"/>
            <w:highlight w:val="yellow"/>
            <w:rPrChange w:id="177" w:author="MEGHAN CREECH" w:date="2023-09-12T11:08:00Z">
              <w:rPr/>
            </w:rPrChange>
          </w:rPr>
          <w:t xml:space="preserve">c. Licensed and/or credentialed clinicians capable of completing assessments in the </w:t>
        </w:r>
      </w:ins>
    </w:p>
    <w:p w14:paraId="05ABF2D3" w14:textId="77777777" w:rsidR="001F0DAF" w:rsidRPr="00357FBB" w:rsidRDefault="001F0DAF" w:rsidP="001F0DAF">
      <w:pPr>
        <w:pStyle w:val="ListParagraph"/>
        <w:widowControl/>
        <w:ind w:left="360"/>
        <w:rPr>
          <w:ins w:id="178" w:author="MEGHAN CREECH" w:date="2023-09-11T20:14:00Z"/>
          <w:i/>
          <w:iCs/>
          <w:color w:val="002060"/>
          <w:highlight w:val="yellow"/>
          <w:rPrChange w:id="179" w:author="MEGHAN CREECH" w:date="2023-09-12T11:08:00Z">
            <w:rPr>
              <w:ins w:id="180" w:author="MEGHAN CREECH" w:date="2023-09-11T20:14:00Z"/>
            </w:rPr>
          </w:rPrChange>
        </w:rPr>
      </w:pPr>
      <w:ins w:id="181" w:author="MEGHAN CREECH" w:date="2023-09-11T20:14:00Z">
        <w:r w:rsidRPr="00357FBB">
          <w:rPr>
            <w:i/>
            <w:iCs/>
            <w:color w:val="002060"/>
            <w:highlight w:val="yellow"/>
            <w:rPrChange w:id="182" w:author="MEGHAN CREECH" w:date="2023-09-12T11:08:00Z">
              <w:rPr/>
            </w:rPrChange>
          </w:rPr>
          <w:t xml:space="preserve">region; and </w:t>
        </w:r>
      </w:ins>
    </w:p>
    <w:p w14:paraId="308F4858" w14:textId="77777777" w:rsidR="001F0DAF" w:rsidRPr="00357FBB" w:rsidRDefault="001F0DAF" w:rsidP="001F0DAF">
      <w:pPr>
        <w:pStyle w:val="ListParagraph"/>
        <w:widowControl/>
        <w:ind w:left="360"/>
        <w:rPr>
          <w:ins w:id="183" w:author="MEGHAN CREECH" w:date="2023-09-11T20:19:00Z"/>
          <w:i/>
          <w:iCs/>
          <w:color w:val="002060"/>
          <w:rPrChange w:id="184" w:author="MEGHAN CREECH" w:date="2023-09-12T11:08:00Z">
            <w:rPr>
              <w:ins w:id="185" w:author="MEGHAN CREECH" w:date="2023-09-11T20:19:00Z"/>
              <w:i/>
              <w:iCs/>
            </w:rPr>
          </w:rPrChange>
        </w:rPr>
      </w:pPr>
      <w:ins w:id="186" w:author="MEGHAN CREECH" w:date="2023-09-11T20:14:00Z">
        <w:r w:rsidRPr="00357FBB">
          <w:rPr>
            <w:i/>
            <w:iCs/>
            <w:color w:val="002060"/>
            <w:highlight w:val="yellow"/>
            <w:rPrChange w:id="187" w:author="MEGHAN CREECH" w:date="2023-09-12T11:08:00Z">
              <w:rPr/>
            </w:rPrChange>
          </w:rPr>
          <w:t xml:space="preserve">d. Peers with lived experience </w:t>
        </w:r>
        <w:proofErr w:type="gramStart"/>
        <w:r w:rsidRPr="00357FBB">
          <w:rPr>
            <w:i/>
            <w:iCs/>
            <w:color w:val="002060"/>
            <w:highlight w:val="yellow"/>
            <w:rPrChange w:id="188" w:author="MEGHAN CREECH" w:date="2023-09-12T11:08:00Z">
              <w:rPr/>
            </w:rPrChange>
          </w:rPr>
          <w:t>similar to</w:t>
        </w:r>
        <w:proofErr w:type="gramEnd"/>
        <w:r w:rsidRPr="00357FBB">
          <w:rPr>
            <w:i/>
            <w:iCs/>
            <w:color w:val="002060"/>
            <w:highlight w:val="yellow"/>
            <w:rPrChange w:id="189" w:author="MEGHAN CREECH" w:date="2023-09-12T11:08:00Z">
              <w:rPr/>
            </w:rPrChange>
          </w:rPr>
          <w:t xml:space="preserve"> the experience of the population served.</w:t>
        </w:r>
        <w:r w:rsidRPr="00357FBB">
          <w:rPr>
            <w:i/>
            <w:iCs/>
            <w:color w:val="002060"/>
            <w:rPrChange w:id="190" w:author="MEGHAN CREECH" w:date="2023-09-12T11:08:00Z">
              <w:rPr/>
            </w:rPrChange>
          </w:rPr>
          <w:t xml:space="preserve"> </w:t>
        </w:r>
      </w:ins>
    </w:p>
    <w:p w14:paraId="6B6D18CE" w14:textId="77777777" w:rsidR="00E05F27" w:rsidRPr="00E05F27" w:rsidRDefault="00E05F27" w:rsidP="001F0DAF">
      <w:pPr>
        <w:pStyle w:val="ListParagraph"/>
        <w:widowControl/>
        <w:ind w:left="360"/>
        <w:rPr>
          <w:ins w:id="191" w:author="MEGHAN CREECH" w:date="2023-09-11T20:14:00Z"/>
        </w:rPr>
      </w:pPr>
    </w:p>
    <w:p w14:paraId="7A23D1E6" w14:textId="340A4A39" w:rsidR="00DC12F1" w:rsidRDefault="00CF681C" w:rsidP="00DC12F1">
      <w:pPr>
        <w:pStyle w:val="ListParagraph"/>
        <w:widowControl/>
        <w:ind w:left="360"/>
        <w:rPr>
          <w:ins w:id="192" w:author="MEGHAN CREECH" w:date="2023-10-15T21:37:00Z"/>
        </w:rPr>
      </w:pPr>
      <w:ins w:id="193" w:author="MEGHAN CREECH" w:date="2023-10-15T21:34:00Z">
        <w:r>
          <w:t>4</w:t>
        </w:r>
      </w:ins>
      <w:ins w:id="194" w:author="MEGHAN CREECH" w:date="2023-10-15T19:40:00Z">
        <w:r w:rsidR="00E552F7">
          <w:t>.</w:t>
        </w:r>
      </w:ins>
      <w:ins w:id="195" w:author="MEGHAN CREECH" w:date="2023-09-11T20:14:00Z">
        <w:r w:rsidR="001F0DAF">
          <w:t xml:space="preserve"> Offer walk-in and </w:t>
        </w:r>
      </w:ins>
      <w:ins w:id="196" w:author="MEGHAN CREECH" w:date="2023-09-11T20:23:00Z">
        <w:r w:rsidR="00FF4091" w:rsidRPr="00FF4091">
          <w:t>a dedicated first responder drop-off area</w:t>
        </w:r>
      </w:ins>
      <w:ins w:id="197" w:author="MEGHAN CREECH" w:date="2023-10-15T21:40:00Z">
        <w:r w:rsidR="004873E8">
          <w:t xml:space="preserve"> and</w:t>
        </w:r>
        <w:r w:rsidR="0025439E">
          <w:t xml:space="preserve"> b</w:t>
        </w:r>
      </w:ins>
      <w:ins w:id="198" w:author="MEGHAN CREECH" w:date="2023-10-15T21:37:00Z">
        <w:r w:rsidR="00DC12F1">
          <w:t>e structured in a manner that offers capacity to accept all referrals at least 90% of the time with a no rejection policy for first responder</w:t>
        </w:r>
      </w:ins>
      <w:ins w:id="199" w:author="MEGHAN CREECH" w:date="2023-10-15T21:38:00Z">
        <w:r w:rsidR="00DC12F1">
          <w:t>s.</w:t>
        </w:r>
      </w:ins>
    </w:p>
    <w:p w14:paraId="57DEC55D" w14:textId="65921CC2" w:rsidR="00DC12F1" w:rsidRDefault="00DC12F1" w:rsidP="00DC12F1">
      <w:pPr>
        <w:pStyle w:val="ListParagraph"/>
        <w:widowControl/>
        <w:ind w:left="360"/>
        <w:rPr>
          <w:ins w:id="200" w:author="MEGHAN CREECH" w:date="2023-10-15T21:37:00Z"/>
        </w:rPr>
      </w:pPr>
      <w:ins w:id="201" w:author="MEGHAN CREECH" w:date="2023-10-15T21:37:00Z">
        <w:r>
          <w:t xml:space="preserve"> </w:t>
        </w:r>
      </w:ins>
    </w:p>
    <w:p w14:paraId="094DDA79" w14:textId="006D97A5" w:rsidR="00DC12F1" w:rsidRDefault="00E44FDA" w:rsidP="00DC12F1">
      <w:pPr>
        <w:pStyle w:val="ListParagraph"/>
        <w:widowControl/>
        <w:ind w:left="360"/>
        <w:rPr>
          <w:ins w:id="202" w:author="MEGHAN CREECH" w:date="2023-10-15T21:37:00Z"/>
        </w:rPr>
      </w:pPr>
      <w:ins w:id="203" w:author="MEGHAN CREECH" w:date="2023-10-15T21:41:00Z">
        <w:r>
          <w:t>5.</w:t>
        </w:r>
      </w:ins>
      <w:ins w:id="204" w:author="MEGHAN CREECH" w:date="2023-10-15T21:37:00Z">
        <w:r w:rsidR="00DC12F1">
          <w:t xml:space="preserve"> Screen for suicide risk and complete comprehensive suicide risk assessments and </w:t>
        </w:r>
      </w:ins>
    </w:p>
    <w:p w14:paraId="0AC31872" w14:textId="39F832F4" w:rsidR="00DC12F1" w:rsidRDefault="00DC12F1" w:rsidP="00DC12F1">
      <w:pPr>
        <w:pStyle w:val="ListParagraph"/>
        <w:widowControl/>
        <w:ind w:left="360"/>
        <w:rPr>
          <w:ins w:id="205" w:author="MEGHAN CREECH" w:date="2023-10-15T21:39:00Z"/>
        </w:rPr>
      </w:pPr>
      <w:ins w:id="206" w:author="MEGHAN CREECH" w:date="2023-10-15T21:37:00Z">
        <w:r>
          <w:t>planning when clinically indicate</w:t>
        </w:r>
      </w:ins>
      <w:ins w:id="207" w:author="MEGHAN CREECH" w:date="2023-10-15T21:39:00Z">
        <w:r w:rsidR="00FA61B5">
          <w:t>.</w:t>
        </w:r>
      </w:ins>
    </w:p>
    <w:p w14:paraId="187CFA82" w14:textId="77777777" w:rsidR="00FA61B5" w:rsidRDefault="00FA61B5" w:rsidP="00DC12F1">
      <w:pPr>
        <w:pStyle w:val="ListParagraph"/>
        <w:widowControl/>
        <w:ind w:left="360"/>
        <w:rPr>
          <w:ins w:id="208" w:author="MEGHAN CREECH" w:date="2023-10-15T21:37:00Z"/>
        </w:rPr>
      </w:pPr>
    </w:p>
    <w:p w14:paraId="2E17B4C8" w14:textId="37E2FDDF" w:rsidR="00DC12F1" w:rsidRDefault="00E44FDA" w:rsidP="00DC12F1">
      <w:pPr>
        <w:pStyle w:val="ListParagraph"/>
        <w:widowControl/>
        <w:ind w:left="360"/>
        <w:rPr>
          <w:ins w:id="209" w:author="MEGHAN CREECH" w:date="2023-10-15T21:41:00Z"/>
        </w:rPr>
      </w:pPr>
      <w:ins w:id="210" w:author="MEGHAN CREECH" w:date="2023-10-15T21:41:00Z">
        <w:r>
          <w:t>6</w:t>
        </w:r>
      </w:ins>
      <w:ins w:id="211" w:author="MEGHAN CREECH" w:date="2023-10-15T21:37:00Z">
        <w:r w:rsidR="00DC12F1">
          <w:t>. Screen for violence risk and complete more comprehensive violence risk assessments and planning when clinically indicated.</w:t>
        </w:r>
      </w:ins>
    </w:p>
    <w:p w14:paraId="1166C8D9" w14:textId="77777777" w:rsidR="00AF2C08" w:rsidRDefault="00AF2C08" w:rsidP="00DC12F1">
      <w:pPr>
        <w:pStyle w:val="ListParagraph"/>
        <w:widowControl/>
        <w:ind w:left="360"/>
        <w:rPr>
          <w:ins w:id="212" w:author="MEGHAN CREECH" w:date="2023-10-15T21:41:00Z"/>
        </w:rPr>
      </w:pPr>
    </w:p>
    <w:p w14:paraId="26429332" w14:textId="6A27B545" w:rsidR="00AF2C08" w:rsidRDefault="00E44FDA" w:rsidP="00DC12F1">
      <w:pPr>
        <w:pStyle w:val="ListParagraph"/>
        <w:widowControl/>
        <w:ind w:left="360"/>
        <w:rPr>
          <w:ins w:id="213" w:author="MEGHAN CREECH" w:date="2023-09-11T20:19:00Z"/>
        </w:rPr>
      </w:pPr>
      <w:ins w:id="214" w:author="MEGHAN CREECH" w:date="2023-10-15T21:42:00Z">
        <w:r>
          <w:t>7.</w:t>
        </w:r>
      </w:ins>
      <w:ins w:id="215" w:author="MEGHAN CREECH" w:date="2023-10-15T21:41:00Z">
        <w:r>
          <w:t>F</w:t>
        </w:r>
        <w:r w:rsidRPr="00E44FDA">
          <w:t>unction as a 24 hour or less crisis receiving and stabilization facility</w:t>
        </w:r>
      </w:ins>
    </w:p>
    <w:p w14:paraId="754DE225" w14:textId="77777777" w:rsidR="00825072" w:rsidRDefault="00825072" w:rsidP="00242C96">
      <w:pPr>
        <w:pStyle w:val="ListParagraph"/>
        <w:widowControl/>
        <w:ind w:left="360"/>
        <w:rPr>
          <w:ins w:id="216" w:author="MEGHAN CREECH" w:date="2023-09-11T20:24:00Z"/>
        </w:rPr>
      </w:pPr>
    </w:p>
    <w:p w14:paraId="79737834" w14:textId="1D7DA405" w:rsidR="00543DBA" w:rsidRPr="00DC2552" w:rsidRDefault="00E44FDA" w:rsidP="00543DBA">
      <w:pPr>
        <w:pStyle w:val="ListParagraph"/>
        <w:widowControl/>
        <w:ind w:left="360"/>
        <w:rPr>
          <w:ins w:id="217" w:author="MEGHAN CREECH" w:date="2023-09-11T21:58:00Z"/>
        </w:rPr>
      </w:pPr>
      <w:ins w:id="218" w:author="MEGHAN CREECH" w:date="2023-10-15T21:42:00Z">
        <w:r>
          <w:t>8</w:t>
        </w:r>
      </w:ins>
      <w:ins w:id="219" w:author="MEGHAN CREECH" w:date="2023-10-15T19:44:00Z">
        <w:r w:rsidR="00DC2552" w:rsidRPr="00DC2552">
          <w:rPr>
            <w:rPrChange w:id="220" w:author="MEGHAN CREECH" w:date="2023-10-15T19:44:00Z">
              <w:rPr>
                <w:i/>
                <w:iCs/>
              </w:rPr>
            </w:rPrChange>
          </w:rPr>
          <w:t xml:space="preserve">. </w:t>
        </w:r>
      </w:ins>
      <w:ins w:id="221" w:author="MEGHAN CREECH" w:date="2023-09-11T21:58:00Z">
        <w:r w:rsidR="00543DBA" w:rsidRPr="00DC2552">
          <w:t xml:space="preserve">Include beds within the real-time regional bed registry system operated by the crisis call </w:t>
        </w:r>
      </w:ins>
    </w:p>
    <w:p w14:paraId="078E88E2" w14:textId="481106CB" w:rsidR="00825072" w:rsidDel="00E30869" w:rsidRDefault="00543DBA" w:rsidP="00543DBA">
      <w:pPr>
        <w:pStyle w:val="ListParagraph"/>
        <w:widowControl/>
        <w:ind w:left="360"/>
        <w:rPr>
          <w:del w:id="222" w:author="MEGHAN CREECH" w:date="2023-09-11T21:52:00Z"/>
        </w:rPr>
      </w:pPr>
      <w:ins w:id="223" w:author="MEGHAN CREECH" w:date="2023-09-11T21:58:00Z">
        <w:r w:rsidRPr="00DC2552">
          <w:t>center hub to support efficient connection to needed resources</w:t>
        </w:r>
      </w:ins>
      <w:ins w:id="224" w:author="MEGHAN CREECH" w:date="2023-10-15T21:35:00Z">
        <w:r w:rsidR="00CF681C">
          <w:t>.</w:t>
        </w:r>
      </w:ins>
    </w:p>
    <w:p w14:paraId="3F8CB413" w14:textId="77777777" w:rsidR="00E30869" w:rsidRDefault="00E30869" w:rsidP="004719CF">
      <w:pPr>
        <w:widowControl/>
        <w:ind w:left="360"/>
        <w:rPr>
          <w:ins w:id="225" w:author="MEGHAN CREECH" w:date="2023-10-15T21:43:00Z"/>
        </w:rPr>
      </w:pPr>
    </w:p>
    <w:p w14:paraId="14756EFB" w14:textId="77777777" w:rsidR="00E30869" w:rsidRDefault="00E30869" w:rsidP="004719CF">
      <w:pPr>
        <w:widowControl/>
        <w:ind w:left="360"/>
        <w:rPr>
          <w:ins w:id="226" w:author="MEGHAN CREECH" w:date="2023-10-15T21:43:00Z"/>
        </w:rPr>
      </w:pPr>
    </w:p>
    <w:p w14:paraId="5EEE77AC" w14:textId="756EBD41" w:rsidR="00E30869" w:rsidRDefault="00E30869" w:rsidP="004719CF">
      <w:pPr>
        <w:widowControl/>
        <w:ind w:left="360"/>
        <w:rPr>
          <w:ins w:id="227" w:author="MEGHAN CREECH" w:date="2023-10-15T21:43:00Z"/>
        </w:rPr>
      </w:pPr>
      <w:ins w:id="228" w:author="MEGHAN CREECH" w:date="2023-10-15T21:43:00Z">
        <w:r>
          <w:t>9.</w:t>
        </w:r>
        <w:r w:rsidRPr="00E30869">
          <w:t xml:space="preserve"> </w:t>
        </w:r>
        <w:r w:rsidRPr="00E30869">
          <w:t>Coordinate connection to ongoing care</w:t>
        </w:r>
        <w:r>
          <w:t xml:space="preserve"> internally or externally.</w:t>
        </w:r>
      </w:ins>
    </w:p>
    <w:p w14:paraId="4302DDF0" w14:textId="77777777" w:rsidR="00BF0CE9" w:rsidRDefault="00BF0CE9" w:rsidP="00543DBA">
      <w:pPr>
        <w:pStyle w:val="ListParagraph"/>
        <w:widowControl/>
        <w:ind w:left="360"/>
        <w:rPr>
          <w:ins w:id="229" w:author="MEGHAN CREECH" w:date="2023-10-15T21:35:00Z"/>
        </w:rPr>
      </w:pPr>
    </w:p>
    <w:p w14:paraId="5B2B0D4B" w14:textId="24E0A583" w:rsidR="004719CF" w:rsidRPr="00DC2552" w:rsidDel="00AF7482" w:rsidRDefault="004719CF" w:rsidP="004719CF">
      <w:pPr>
        <w:pStyle w:val="ListParagraph"/>
        <w:widowControl/>
        <w:numPr>
          <w:ilvl w:val="1"/>
          <w:numId w:val="24"/>
        </w:numPr>
        <w:rPr>
          <w:del w:id="230" w:author="MEGHAN CREECH" w:date="2023-09-11T20:13:00Z"/>
        </w:rPr>
      </w:pPr>
      <w:del w:id="231" w:author="MEGHAN CREECH" w:date="2023-09-11T20:13:00Z">
        <w:r w:rsidRPr="00DC2552" w:rsidDel="00AF7482">
          <w:delText xml:space="preserve">Guardian must be court appointed for </w:delText>
        </w:r>
        <w:r w:rsidRPr="00DC2552" w:rsidDel="00AF7482">
          <w:rPr>
            <w:b/>
          </w:rPr>
          <w:delText>“guardian of the person”.</w:delText>
        </w:r>
      </w:del>
    </w:p>
    <w:p w14:paraId="146414E3" w14:textId="593A5C05" w:rsidR="004719CF" w:rsidRPr="00DC2552" w:rsidDel="00AF7482" w:rsidRDefault="004719CF" w:rsidP="004719CF">
      <w:pPr>
        <w:pStyle w:val="ListParagraph"/>
        <w:widowControl/>
        <w:rPr>
          <w:del w:id="232" w:author="MEGHAN CREECH" w:date="2023-09-11T20:13:00Z"/>
        </w:rPr>
      </w:pPr>
    </w:p>
    <w:p w14:paraId="38D3BB11" w14:textId="63CED8B1" w:rsidR="004719CF" w:rsidRPr="00DC2552" w:rsidDel="00AF7482" w:rsidRDefault="004719CF" w:rsidP="004719CF">
      <w:pPr>
        <w:pStyle w:val="ListParagraph"/>
        <w:widowControl/>
        <w:numPr>
          <w:ilvl w:val="1"/>
          <w:numId w:val="24"/>
        </w:numPr>
        <w:rPr>
          <w:del w:id="233" w:author="MEGHAN CREECH" w:date="2023-09-11T20:13:00Z"/>
        </w:rPr>
      </w:pPr>
      <w:del w:id="234" w:author="MEGHAN CREECH" w:date="2023-09-11T20:13:00Z">
        <w:r w:rsidRPr="00DC2552" w:rsidDel="00AF7482">
          <w:delText xml:space="preserve">Guardian </w:delText>
        </w:r>
        <w:r w:rsidRPr="00DC2552" w:rsidDel="00AF7482">
          <w:rPr>
            <w:b/>
          </w:rPr>
          <w:delText>must</w:delText>
        </w:r>
        <w:r w:rsidRPr="00DC2552" w:rsidDel="00AF7482">
          <w:delText xml:space="preserve"> present certified court papers as proof of guardianship.</w:delText>
        </w:r>
      </w:del>
    </w:p>
    <w:p w14:paraId="5662DC1B" w14:textId="115BE255" w:rsidR="004719CF" w:rsidRPr="00DC2552" w:rsidDel="00AF7482" w:rsidRDefault="004719CF" w:rsidP="004719CF">
      <w:pPr>
        <w:pStyle w:val="ListParagraph"/>
        <w:widowControl/>
        <w:rPr>
          <w:del w:id="235" w:author="MEGHAN CREECH" w:date="2023-09-11T20:13:00Z"/>
        </w:rPr>
      </w:pPr>
    </w:p>
    <w:p w14:paraId="36C2018D" w14:textId="521B4512" w:rsidR="004719CF" w:rsidRPr="00DC2552" w:rsidDel="00AF7482" w:rsidRDefault="003E7253" w:rsidP="004719CF">
      <w:pPr>
        <w:pStyle w:val="ListParagraph"/>
        <w:widowControl/>
        <w:numPr>
          <w:ilvl w:val="1"/>
          <w:numId w:val="24"/>
        </w:numPr>
        <w:rPr>
          <w:del w:id="236" w:author="MEGHAN CREECH" w:date="2023-09-11T20:13:00Z"/>
        </w:rPr>
      </w:pPr>
      <w:ins w:id="237" w:author="KASSANDRA COFFEY" w:date="2022-12-12T13:11:00Z">
        <w:del w:id="238" w:author="MEGHAN CREECH" w:date="2023-09-11T20:13:00Z">
          <w:r w:rsidRPr="00DC2552" w:rsidDel="00AF7482">
            <w:delText>Hamilton Center personnel</w:delText>
          </w:r>
        </w:del>
      </w:ins>
      <w:del w:id="239" w:author="MEGHAN CREECH" w:date="2023-09-11T20:13:00Z">
        <w:r w:rsidRPr="00DC2552" w:rsidDel="00AF7482">
          <w:delText xml:space="preserve">Inpatient nursing personnel </w:delText>
        </w:r>
        <w:r w:rsidR="004719CF" w:rsidRPr="00DC2552" w:rsidDel="00AF7482">
          <w:delText xml:space="preserve">will ensure that a </w:delText>
        </w:r>
        <w:r w:rsidR="00026805" w:rsidRPr="00DC2552" w:rsidDel="00AF7482">
          <w:delText xml:space="preserve">copy of the court papers is </w:delText>
        </w:r>
      </w:del>
      <w:ins w:id="240" w:author="KASSANDRA COFFEY" w:date="2022-12-12T13:12:00Z">
        <w:del w:id="241" w:author="MEGHAN CREECH" w:date="2023-09-11T20:13:00Z">
          <w:r w:rsidR="00877F96" w:rsidRPr="00DC2552" w:rsidDel="00AF7482">
            <w:delText>obtained</w:delText>
          </w:r>
        </w:del>
      </w:ins>
      <w:del w:id="242" w:author="MEGHAN CREECH" w:date="2023-09-11T20:13:00Z">
        <w:r w:rsidR="00877F96" w:rsidRPr="00DC2552" w:rsidDel="00AF7482">
          <w:delText xml:space="preserve">made </w:delText>
        </w:r>
        <w:r w:rsidR="004719CF" w:rsidRPr="00DC2552" w:rsidDel="00AF7482">
          <w:delText xml:space="preserve">and filed in the </w:delText>
        </w:r>
      </w:del>
      <w:ins w:id="243" w:author="KASSANDRA COFFEY" w:date="2022-12-12T13:12:00Z">
        <w:del w:id="244" w:author="MEGHAN CREECH" w:date="2023-09-11T20:13:00Z">
          <w:r w:rsidR="00877F96" w:rsidRPr="00DC2552" w:rsidDel="00AF7482">
            <w:delText>consumer</w:delText>
          </w:r>
        </w:del>
      </w:ins>
      <w:del w:id="245" w:author="MEGHAN CREECH" w:date="2023-09-11T20:13:00Z">
        <w:r w:rsidR="004719CF" w:rsidRPr="00DC2552" w:rsidDel="00AF7482">
          <w:delText>patient’s record.</w:delText>
        </w:r>
      </w:del>
    </w:p>
    <w:p w14:paraId="2167D214" w14:textId="7B35B427" w:rsidR="004719CF" w:rsidRPr="00DC2552" w:rsidDel="00AF7482" w:rsidRDefault="004719CF" w:rsidP="004719CF">
      <w:pPr>
        <w:pStyle w:val="ListParagraph"/>
        <w:widowControl/>
        <w:rPr>
          <w:del w:id="246" w:author="MEGHAN CREECH" w:date="2023-09-11T20:13:00Z"/>
        </w:rPr>
      </w:pPr>
    </w:p>
    <w:p w14:paraId="48C57191" w14:textId="799865FE" w:rsidR="004719CF" w:rsidRPr="00DC2552" w:rsidDel="00AF7482" w:rsidRDefault="004719CF" w:rsidP="004719CF">
      <w:pPr>
        <w:pStyle w:val="ListParagraph"/>
        <w:widowControl/>
        <w:numPr>
          <w:ilvl w:val="1"/>
          <w:numId w:val="24"/>
        </w:numPr>
        <w:rPr>
          <w:del w:id="247" w:author="MEGHAN CREECH" w:date="2023-09-11T20:13:00Z"/>
        </w:rPr>
      </w:pPr>
      <w:del w:id="248" w:author="MEGHAN CREECH" w:date="2023-09-11T20:13:00Z">
        <w:r w:rsidRPr="00DC2552" w:rsidDel="00AF7482">
          <w:delText xml:space="preserve">The staff may call the </w:delText>
        </w:r>
        <w:r w:rsidR="000B5317" w:rsidRPr="00DC2552" w:rsidDel="00AF7482">
          <w:delText>guardian and request a copy of the legal documents</w:delText>
        </w:r>
        <w:r w:rsidRPr="00DC2552" w:rsidDel="00AF7482">
          <w:delText>.</w:delText>
        </w:r>
      </w:del>
    </w:p>
    <w:p w14:paraId="79E17558" w14:textId="668DB782" w:rsidR="004719CF" w:rsidRPr="00DC2552" w:rsidDel="00AF7482" w:rsidRDefault="004719CF" w:rsidP="004719CF">
      <w:pPr>
        <w:pStyle w:val="ListParagraph"/>
        <w:widowControl/>
        <w:rPr>
          <w:del w:id="249" w:author="MEGHAN CREECH" w:date="2023-09-11T20:13:00Z"/>
        </w:rPr>
      </w:pPr>
    </w:p>
    <w:p w14:paraId="7E3673AA" w14:textId="2F12374B" w:rsidR="004719CF" w:rsidRPr="00DC2552" w:rsidDel="00AF7482" w:rsidRDefault="004719CF" w:rsidP="004719CF">
      <w:pPr>
        <w:pStyle w:val="ListParagraph"/>
        <w:widowControl/>
        <w:numPr>
          <w:ilvl w:val="1"/>
          <w:numId w:val="24"/>
        </w:numPr>
        <w:rPr>
          <w:del w:id="250" w:author="MEGHAN CREECH" w:date="2023-09-11T20:13:00Z"/>
        </w:rPr>
      </w:pPr>
      <w:del w:id="251" w:author="MEGHAN CREECH" w:date="2023-09-11T20:13:00Z">
        <w:r w:rsidRPr="00DC2552" w:rsidDel="00AF7482">
          <w:delText>Guard</w:delText>
        </w:r>
        <w:r w:rsidR="000B5317" w:rsidRPr="00DC2552" w:rsidDel="00AF7482">
          <w:delText>ian may then sign</w:delText>
        </w:r>
      </w:del>
      <w:del w:id="252" w:author="MEGHAN CREECH" w:date="2022-12-21T09:32:00Z">
        <w:r w:rsidR="000B5317" w:rsidRPr="00DC2552" w:rsidDel="00DE29DC">
          <w:delText xml:space="preserve"> </w:delText>
        </w:r>
      </w:del>
      <w:del w:id="253" w:author="MEGHAN CREECH" w:date="2022-12-21T09:31:00Z">
        <w:r w:rsidR="000B5317" w:rsidRPr="00DC2552" w:rsidDel="00EA614A">
          <w:delText>the</w:delText>
        </w:r>
      </w:del>
      <w:ins w:id="254" w:author="KASSANDRA COFFEY" w:date="2022-12-12T13:13:00Z">
        <w:del w:id="255" w:author="MEGHAN CREECH" w:date="2023-09-11T20:13:00Z">
          <w:r w:rsidR="003B1C38" w:rsidRPr="00DC2552" w:rsidDel="00AF7482">
            <w:delText xml:space="preserve"> </w:delText>
          </w:r>
        </w:del>
        <w:del w:id="256" w:author="MEGHAN CREECH" w:date="2022-12-21T09:33:00Z">
          <w:r w:rsidR="003B1C38" w:rsidRPr="00DC2552" w:rsidDel="006B08E6">
            <w:delText xml:space="preserve">consent </w:delText>
          </w:r>
        </w:del>
        <w:del w:id="257" w:author="MEGHAN CREECH" w:date="2023-09-11T20:13:00Z">
          <w:r w:rsidR="003B1C38" w:rsidRPr="00DC2552" w:rsidDel="00AF7482">
            <w:delText>for evaluation and treatment and any other pertinent legal documents needed</w:delText>
          </w:r>
        </w:del>
      </w:ins>
      <w:del w:id="258" w:author="MEGHAN CREECH" w:date="2023-09-11T20:13:00Z">
        <w:r w:rsidR="003B1C38" w:rsidRPr="00DC2552" w:rsidDel="00AF7482">
          <w:delText xml:space="preserve"> voluntary consent for care and treatment to be administered to the patient</w:delText>
        </w:r>
        <w:r w:rsidR="000B5317" w:rsidRPr="00DC2552" w:rsidDel="00AF7482">
          <w:delText>.</w:delText>
        </w:r>
      </w:del>
    </w:p>
    <w:p w14:paraId="3F03E060" w14:textId="77777777" w:rsidR="004719CF" w:rsidRPr="00DC2552" w:rsidRDefault="004719CF" w:rsidP="004719CF">
      <w:pPr>
        <w:widowControl/>
        <w:ind w:left="360"/>
      </w:pPr>
    </w:p>
    <w:p w14:paraId="120FEC8E" w14:textId="4E20D59A" w:rsidR="004719CF" w:rsidDel="0058420B" w:rsidRDefault="004719CF" w:rsidP="008B2551">
      <w:pPr>
        <w:pStyle w:val="ListParagraph"/>
        <w:widowControl/>
        <w:ind w:left="360"/>
        <w:rPr>
          <w:del w:id="259" w:author="MEGHAN CREECH" w:date="2023-09-11T21:53:00Z"/>
        </w:rPr>
      </w:pPr>
      <w:del w:id="260" w:author="MEGHAN CREECH" w:date="2023-09-11T21:53:00Z">
        <w:r w:rsidDel="00DA34E3">
          <w:delText xml:space="preserve">Guardianship </w:delText>
        </w:r>
        <w:r w:rsidRPr="004719CF" w:rsidDel="00DA34E3">
          <w:rPr>
            <w:bCs/>
          </w:rPr>
          <w:delText>of property is not guardian of the person; therefore it is not acceptable for signature of voluntary consent.</w:delText>
        </w:r>
      </w:del>
    </w:p>
    <w:p w14:paraId="0614156F" w14:textId="77777777" w:rsidR="0058420B" w:rsidRDefault="0058420B" w:rsidP="0058420B">
      <w:pPr>
        <w:widowControl/>
        <w:rPr>
          <w:ins w:id="261" w:author="MEGHAN CREECH" w:date="2023-09-11T22:14:00Z"/>
        </w:rPr>
      </w:pPr>
    </w:p>
    <w:p w14:paraId="1849834B" w14:textId="77777777" w:rsidR="0058420B" w:rsidRDefault="0058420B" w:rsidP="0058420B">
      <w:pPr>
        <w:widowControl/>
        <w:rPr>
          <w:ins w:id="262" w:author="MEGHAN CREECH" w:date="2023-09-11T22:14:00Z"/>
        </w:rPr>
      </w:pPr>
    </w:p>
    <w:p w14:paraId="2187F9EC" w14:textId="77777777" w:rsidR="0058420B" w:rsidRDefault="0058420B" w:rsidP="0058420B">
      <w:pPr>
        <w:widowControl/>
        <w:rPr>
          <w:ins w:id="263" w:author="MEGHAN CREECH" w:date="2023-09-12T11:13:00Z"/>
        </w:rPr>
      </w:pPr>
    </w:p>
    <w:p w14:paraId="0C2B43EB" w14:textId="77777777" w:rsidR="00BB43E0" w:rsidRDefault="00BB43E0" w:rsidP="0058420B">
      <w:pPr>
        <w:widowControl/>
        <w:rPr>
          <w:ins w:id="264" w:author="MEGHAN CREECH" w:date="2023-09-12T11:13:00Z"/>
        </w:rPr>
      </w:pPr>
    </w:p>
    <w:p w14:paraId="6275F30F" w14:textId="77777777" w:rsidR="00BB43E0" w:rsidRDefault="00BB43E0" w:rsidP="0058420B">
      <w:pPr>
        <w:widowControl/>
        <w:rPr>
          <w:ins w:id="265" w:author="MEGHAN CREECH" w:date="2023-09-12T11:13:00Z"/>
        </w:rPr>
      </w:pPr>
    </w:p>
    <w:p w14:paraId="2858826A" w14:textId="77777777" w:rsidR="00F0682F" w:rsidRDefault="00F0682F" w:rsidP="0058420B">
      <w:pPr>
        <w:widowControl/>
        <w:rPr>
          <w:ins w:id="266" w:author="MEGHAN CREECH" w:date="2023-09-12T11:14:00Z"/>
        </w:rPr>
      </w:pPr>
    </w:p>
    <w:p w14:paraId="3B804BC5" w14:textId="77777777" w:rsidR="00C24975" w:rsidRDefault="00C24975" w:rsidP="0058420B">
      <w:pPr>
        <w:widowControl/>
        <w:rPr>
          <w:ins w:id="267" w:author="MEGHAN CREECH" w:date="2023-09-12T11:14:00Z"/>
        </w:rPr>
      </w:pPr>
    </w:p>
    <w:p w14:paraId="7DC148E0" w14:textId="77777777" w:rsidR="00C24975" w:rsidRDefault="00C24975" w:rsidP="0058420B">
      <w:pPr>
        <w:widowControl/>
        <w:rPr>
          <w:ins w:id="268" w:author="MEGHAN CREECH" w:date="2023-09-12T11:14:00Z"/>
        </w:rPr>
      </w:pPr>
    </w:p>
    <w:p w14:paraId="254ADFA7" w14:textId="77777777" w:rsidR="00C24975" w:rsidRDefault="00C24975" w:rsidP="0058420B">
      <w:pPr>
        <w:widowControl/>
        <w:rPr>
          <w:ins w:id="269" w:author="MEGHAN CREECH" w:date="2023-09-12T08:15:00Z"/>
        </w:rPr>
      </w:pPr>
    </w:p>
    <w:p w14:paraId="5BF8149C" w14:textId="77777777" w:rsidR="00067C1E" w:rsidRDefault="00067C1E" w:rsidP="0058420B">
      <w:pPr>
        <w:widowControl/>
        <w:rPr>
          <w:ins w:id="270" w:author="MEGHAN CREECH" w:date="2023-09-12T08:15:00Z"/>
        </w:rPr>
      </w:pPr>
    </w:p>
    <w:p w14:paraId="3981458A" w14:textId="77777777" w:rsidR="00067C1E" w:rsidRPr="008B2551" w:rsidRDefault="00067C1E">
      <w:pPr>
        <w:widowControl/>
        <w:rPr>
          <w:ins w:id="271" w:author="MEGHAN CREECH" w:date="2023-09-11T22:14:00Z"/>
        </w:rPr>
        <w:pPrChange w:id="272" w:author="MEGHAN CREECH" w:date="2023-09-11T22:14:00Z">
          <w:pPr>
            <w:pStyle w:val="ListParagraph"/>
            <w:widowControl/>
            <w:numPr>
              <w:numId w:val="24"/>
            </w:numPr>
            <w:ind w:left="360" w:hanging="360"/>
          </w:pPr>
        </w:pPrChange>
      </w:pPr>
    </w:p>
    <w:p w14:paraId="08B67285" w14:textId="3D13AE6B" w:rsidR="008B2551" w:rsidRDefault="008B2551" w:rsidP="00E552F7">
      <w:pPr>
        <w:pStyle w:val="ListParagraph"/>
        <w:widowControl/>
        <w:ind w:left="360"/>
      </w:pPr>
    </w:p>
    <w:sectPr w:rsidR="008B2551" w:rsidSect="0004507E">
      <w:pgSz w:w="12240" w:h="15840"/>
      <w:pgMar w:top="1080" w:right="1080" w:bottom="90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F7D34" w14:textId="77777777" w:rsidR="00EA7A4D" w:rsidRDefault="00EA7A4D" w:rsidP="00691D43">
      <w:r>
        <w:separator/>
      </w:r>
    </w:p>
  </w:endnote>
  <w:endnote w:type="continuationSeparator" w:id="0">
    <w:p w14:paraId="1E6EE9A4" w14:textId="77777777" w:rsidR="00EA7A4D" w:rsidRDefault="00EA7A4D" w:rsidP="00691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0DEE36" w14:textId="77777777" w:rsidR="00EA7A4D" w:rsidRDefault="00EA7A4D" w:rsidP="00691D43">
      <w:r>
        <w:separator/>
      </w:r>
    </w:p>
  </w:footnote>
  <w:footnote w:type="continuationSeparator" w:id="0">
    <w:p w14:paraId="7D7F0CAC" w14:textId="77777777" w:rsidR="00EA7A4D" w:rsidRDefault="00EA7A4D" w:rsidP="00691D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1479A"/>
    <w:multiLevelType w:val="hybridMultilevel"/>
    <w:tmpl w:val="52E0C3D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72E7C"/>
    <w:multiLevelType w:val="multilevel"/>
    <w:tmpl w:val="76E6F220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1440" w:hanging="360"/>
      </w:pPr>
      <w:rPr>
        <w:rFonts w:hint="default"/>
      </w:rPr>
    </w:lvl>
    <w:lvl w:ilvl="3">
      <w:start w:val="1"/>
      <w:numFmt w:val="lowerRoman"/>
      <w:lvlText w:val="%4."/>
      <w:lvlJc w:val="righ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" w15:restartNumberingAfterBreak="0">
    <w:nsid w:val="078D6D1E"/>
    <w:multiLevelType w:val="hybridMultilevel"/>
    <w:tmpl w:val="B128C302"/>
    <w:lvl w:ilvl="0" w:tplc="5042861A">
      <w:start w:val="1"/>
      <w:numFmt w:val="upperLetter"/>
      <w:pStyle w:val="policy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791863"/>
    <w:multiLevelType w:val="hybridMultilevel"/>
    <w:tmpl w:val="B1826F5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894CB05A">
      <w:start w:val="7"/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8335E"/>
    <w:multiLevelType w:val="multilevel"/>
    <w:tmpl w:val="76E6F220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1440" w:hanging="360"/>
      </w:pPr>
      <w:rPr>
        <w:rFonts w:hint="default"/>
      </w:rPr>
    </w:lvl>
    <w:lvl w:ilvl="3">
      <w:start w:val="1"/>
      <w:numFmt w:val="lowerRoman"/>
      <w:lvlText w:val="%4."/>
      <w:lvlJc w:val="righ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5" w15:restartNumberingAfterBreak="0">
    <w:nsid w:val="1A8B7B81"/>
    <w:multiLevelType w:val="hybridMultilevel"/>
    <w:tmpl w:val="99889680"/>
    <w:lvl w:ilvl="0" w:tplc="7B14389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1FBF1CC5"/>
    <w:multiLevelType w:val="hybridMultilevel"/>
    <w:tmpl w:val="8D7A1E0C"/>
    <w:lvl w:ilvl="0" w:tplc="88C68122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4E22405"/>
    <w:multiLevelType w:val="hybridMultilevel"/>
    <w:tmpl w:val="ED5EDFAA"/>
    <w:lvl w:ilvl="0" w:tplc="A42834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800" w:hanging="360"/>
      </w:pPr>
    </w:lvl>
    <w:lvl w:ilvl="2" w:tplc="04090005" w:tentative="1">
      <w:start w:val="1"/>
      <w:numFmt w:val="lowerRoman"/>
      <w:lvlText w:val="%3."/>
      <w:lvlJc w:val="right"/>
      <w:pPr>
        <w:ind w:left="2520" w:hanging="180"/>
      </w:pPr>
    </w:lvl>
    <w:lvl w:ilvl="3" w:tplc="04090001" w:tentative="1">
      <w:start w:val="1"/>
      <w:numFmt w:val="decimal"/>
      <w:lvlText w:val="%4."/>
      <w:lvlJc w:val="left"/>
      <w:pPr>
        <w:ind w:left="3240" w:hanging="360"/>
      </w:pPr>
    </w:lvl>
    <w:lvl w:ilvl="4" w:tplc="04090003" w:tentative="1">
      <w:start w:val="1"/>
      <w:numFmt w:val="lowerLetter"/>
      <w:lvlText w:val="%5."/>
      <w:lvlJc w:val="left"/>
      <w:pPr>
        <w:ind w:left="3960" w:hanging="360"/>
      </w:pPr>
    </w:lvl>
    <w:lvl w:ilvl="5" w:tplc="04090005" w:tentative="1">
      <w:start w:val="1"/>
      <w:numFmt w:val="lowerRoman"/>
      <w:lvlText w:val="%6."/>
      <w:lvlJc w:val="right"/>
      <w:pPr>
        <w:ind w:left="4680" w:hanging="180"/>
      </w:pPr>
    </w:lvl>
    <w:lvl w:ilvl="6" w:tplc="04090001" w:tentative="1">
      <w:start w:val="1"/>
      <w:numFmt w:val="decimal"/>
      <w:lvlText w:val="%7."/>
      <w:lvlJc w:val="left"/>
      <w:pPr>
        <w:ind w:left="5400" w:hanging="360"/>
      </w:pPr>
    </w:lvl>
    <w:lvl w:ilvl="7" w:tplc="04090003" w:tentative="1">
      <w:start w:val="1"/>
      <w:numFmt w:val="lowerLetter"/>
      <w:lvlText w:val="%8."/>
      <w:lvlJc w:val="left"/>
      <w:pPr>
        <w:ind w:left="6120" w:hanging="360"/>
      </w:pPr>
    </w:lvl>
    <w:lvl w:ilvl="8" w:tplc="0409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6F95E3C"/>
    <w:multiLevelType w:val="hybridMultilevel"/>
    <w:tmpl w:val="DD606A56"/>
    <w:lvl w:ilvl="0" w:tplc="842629C8">
      <w:start w:val="5"/>
      <w:numFmt w:val="decimal"/>
      <w:lvlText w:val="%1."/>
      <w:lvlJc w:val="left"/>
      <w:pPr>
        <w:ind w:left="9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E0984"/>
    <w:multiLevelType w:val="hybridMultilevel"/>
    <w:tmpl w:val="3C4CBCA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33EF8"/>
    <w:multiLevelType w:val="multilevel"/>
    <w:tmpl w:val="16B8E0E8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1440" w:hanging="360"/>
      </w:pPr>
      <w:rPr>
        <w:rFonts w:hint="default"/>
      </w:rPr>
    </w:lvl>
    <w:lvl w:ilvl="3">
      <w:start w:val="1"/>
      <w:numFmt w:val="lowerRoman"/>
      <w:lvlText w:val="%4."/>
      <w:lvlJc w:val="righ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1" w15:restartNumberingAfterBreak="0">
    <w:nsid w:val="2C3E05D9"/>
    <w:multiLevelType w:val="hybridMultilevel"/>
    <w:tmpl w:val="C2000762"/>
    <w:lvl w:ilvl="0" w:tplc="AFE6BCCE">
      <w:start w:val="1"/>
      <w:numFmt w:val="decimal"/>
      <w:lvlText w:val="%1."/>
      <w:lvlJc w:val="left"/>
      <w:pPr>
        <w:ind w:left="9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0" w:hanging="360"/>
      </w:pPr>
    </w:lvl>
    <w:lvl w:ilvl="2" w:tplc="0409001B" w:tentative="1">
      <w:start w:val="1"/>
      <w:numFmt w:val="lowerRoman"/>
      <w:lvlText w:val="%3."/>
      <w:lvlJc w:val="right"/>
      <w:pPr>
        <w:ind w:left="2410" w:hanging="180"/>
      </w:pPr>
    </w:lvl>
    <w:lvl w:ilvl="3" w:tplc="0409000F" w:tentative="1">
      <w:start w:val="1"/>
      <w:numFmt w:val="decimal"/>
      <w:lvlText w:val="%4."/>
      <w:lvlJc w:val="left"/>
      <w:pPr>
        <w:ind w:left="3130" w:hanging="360"/>
      </w:pPr>
    </w:lvl>
    <w:lvl w:ilvl="4" w:tplc="04090019" w:tentative="1">
      <w:start w:val="1"/>
      <w:numFmt w:val="lowerLetter"/>
      <w:lvlText w:val="%5."/>
      <w:lvlJc w:val="left"/>
      <w:pPr>
        <w:ind w:left="3850" w:hanging="360"/>
      </w:pPr>
    </w:lvl>
    <w:lvl w:ilvl="5" w:tplc="0409001B" w:tentative="1">
      <w:start w:val="1"/>
      <w:numFmt w:val="lowerRoman"/>
      <w:lvlText w:val="%6."/>
      <w:lvlJc w:val="right"/>
      <w:pPr>
        <w:ind w:left="4570" w:hanging="180"/>
      </w:pPr>
    </w:lvl>
    <w:lvl w:ilvl="6" w:tplc="0409000F" w:tentative="1">
      <w:start w:val="1"/>
      <w:numFmt w:val="decimal"/>
      <w:lvlText w:val="%7."/>
      <w:lvlJc w:val="left"/>
      <w:pPr>
        <w:ind w:left="5290" w:hanging="360"/>
      </w:pPr>
    </w:lvl>
    <w:lvl w:ilvl="7" w:tplc="04090019" w:tentative="1">
      <w:start w:val="1"/>
      <w:numFmt w:val="lowerLetter"/>
      <w:lvlText w:val="%8."/>
      <w:lvlJc w:val="left"/>
      <w:pPr>
        <w:ind w:left="6010" w:hanging="360"/>
      </w:pPr>
    </w:lvl>
    <w:lvl w:ilvl="8" w:tplc="0409001B" w:tentative="1">
      <w:start w:val="1"/>
      <w:numFmt w:val="lowerRoman"/>
      <w:lvlText w:val="%9."/>
      <w:lvlJc w:val="right"/>
      <w:pPr>
        <w:ind w:left="6730" w:hanging="180"/>
      </w:pPr>
    </w:lvl>
  </w:abstractNum>
  <w:abstractNum w:abstractNumId="12" w15:restartNumberingAfterBreak="0">
    <w:nsid w:val="2EBC2115"/>
    <w:multiLevelType w:val="hybridMultilevel"/>
    <w:tmpl w:val="99BA0C72"/>
    <w:lvl w:ilvl="0" w:tplc="E84C6DA6">
      <w:start w:val="1"/>
      <w:numFmt w:val="decimal"/>
      <w:lvlText w:val="%1."/>
      <w:lvlJc w:val="left"/>
      <w:pPr>
        <w:ind w:left="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3E65D4">
      <w:start w:val="1"/>
      <w:numFmt w:val="lowerLetter"/>
      <w:lvlText w:val="%2"/>
      <w:lvlJc w:val="left"/>
      <w:pPr>
        <w:ind w:left="1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D89F0C">
      <w:start w:val="1"/>
      <w:numFmt w:val="lowerRoman"/>
      <w:lvlText w:val="%3"/>
      <w:lvlJc w:val="left"/>
      <w:pPr>
        <w:ind w:left="1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0C175C">
      <w:start w:val="1"/>
      <w:numFmt w:val="decimal"/>
      <w:lvlText w:val="%4"/>
      <w:lvlJc w:val="left"/>
      <w:pPr>
        <w:ind w:left="2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3865AC">
      <w:start w:val="1"/>
      <w:numFmt w:val="lowerLetter"/>
      <w:lvlText w:val="%5"/>
      <w:lvlJc w:val="left"/>
      <w:pPr>
        <w:ind w:left="3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7E0AFA">
      <w:start w:val="1"/>
      <w:numFmt w:val="lowerRoman"/>
      <w:lvlText w:val="%6"/>
      <w:lvlJc w:val="left"/>
      <w:pPr>
        <w:ind w:left="4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444E2EA">
      <w:start w:val="1"/>
      <w:numFmt w:val="decimal"/>
      <w:lvlText w:val="%7"/>
      <w:lvlJc w:val="left"/>
      <w:pPr>
        <w:ind w:left="4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A3B94">
      <w:start w:val="1"/>
      <w:numFmt w:val="lowerLetter"/>
      <w:lvlText w:val="%8"/>
      <w:lvlJc w:val="left"/>
      <w:pPr>
        <w:ind w:left="5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52F30E">
      <w:start w:val="1"/>
      <w:numFmt w:val="lowerRoman"/>
      <w:lvlText w:val="%9"/>
      <w:lvlJc w:val="left"/>
      <w:pPr>
        <w:ind w:left="6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3161DB7"/>
    <w:multiLevelType w:val="hybridMultilevel"/>
    <w:tmpl w:val="D472A26C"/>
    <w:lvl w:ilvl="0" w:tplc="949A6E38">
      <w:start w:val="2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 w15:restartNumberingAfterBreak="0">
    <w:nsid w:val="37690066"/>
    <w:multiLevelType w:val="hybridMultilevel"/>
    <w:tmpl w:val="DCE61278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39425C04"/>
    <w:multiLevelType w:val="hybridMultilevel"/>
    <w:tmpl w:val="C22C86DA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F8274FD"/>
    <w:multiLevelType w:val="singleLevel"/>
    <w:tmpl w:val="B616EFC6"/>
    <w:lvl w:ilvl="0">
      <w:start w:val="1"/>
      <w:numFmt w:val="upperLetter"/>
      <w:pStyle w:val="numbering2"/>
      <w:lvlText w:val="%1."/>
      <w:lvlJc w:val="left"/>
      <w:pPr>
        <w:tabs>
          <w:tab w:val="num" w:pos="1440"/>
        </w:tabs>
        <w:ind w:left="1440" w:hanging="720"/>
      </w:pPr>
      <w:rPr>
        <w:sz w:val="24"/>
      </w:rPr>
    </w:lvl>
  </w:abstractNum>
  <w:abstractNum w:abstractNumId="17" w15:restartNumberingAfterBreak="0">
    <w:nsid w:val="53BF7BBF"/>
    <w:multiLevelType w:val="hybridMultilevel"/>
    <w:tmpl w:val="83C8F172"/>
    <w:lvl w:ilvl="0" w:tplc="61186CE8">
      <w:start w:val="1"/>
      <w:numFmt w:val="decimal"/>
      <w:lvlText w:val="%1."/>
      <w:lvlJc w:val="left"/>
      <w:pPr>
        <w:ind w:left="9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B0C03E">
      <w:start w:val="1"/>
      <w:numFmt w:val="lowerLetter"/>
      <w:lvlText w:val="%2"/>
      <w:lvlJc w:val="left"/>
      <w:pPr>
        <w:ind w:left="1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7D4E3A4">
      <w:start w:val="1"/>
      <w:numFmt w:val="lowerRoman"/>
      <w:lvlText w:val="%3"/>
      <w:lvlJc w:val="left"/>
      <w:pPr>
        <w:ind w:left="2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A09980">
      <w:start w:val="1"/>
      <w:numFmt w:val="decimal"/>
      <w:lvlText w:val="%4"/>
      <w:lvlJc w:val="left"/>
      <w:pPr>
        <w:ind w:left="2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1F6D85E">
      <w:start w:val="1"/>
      <w:numFmt w:val="lowerLetter"/>
      <w:lvlText w:val="%5"/>
      <w:lvlJc w:val="left"/>
      <w:pPr>
        <w:ind w:left="3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7EE468">
      <w:start w:val="1"/>
      <w:numFmt w:val="lowerRoman"/>
      <w:lvlText w:val="%6"/>
      <w:lvlJc w:val="left"/>
      <w:pPr>
        <w:ind w:left="4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0C6448">
      <w:start w:val="1"/>
      <w:numFmt w:val="decimal"/>
      <w:lvlText w:val="%7"/>
      <w:lvlJc w:val="left"/>
      <w:pPr>
        <w:ind w:left="5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8CE87C">
      <w:start w:val="1"/>
      <w:numFmt w:val="lowerLetter"/>
      <w:lvlText w:val="%8"/>
      <w:lvlJc w:val="left"/>
      <w:pPr>
        <w:ind w:left="57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D4A750">
      <w:start w:val="1"/>
      <w:numFmt w:val="lowerRoman"/>
      <w:lvlText w:val="%9"/>
      <w:lvlJc w:val="left"/>
      <w:pPr>
        <w:ind w:left="6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4A17739"/>
    <w:multiLevelType w:val="hybridMultilevel"/>
    <w:tmpl w:val="1BDE9CF8"/>
    <w:lvl w:ilvl="0" w:tplc="CAA2329C">
      <w:start w:val="1"/>
      <w:numFmt w:val="decimal"/>
      <w:lvlText w:val="%1."/>
      <w:lvlJc w:val="left"/>
      <w:pPr>
        <w:ind w:left="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7489BA">
      <w:start w:val="1"/>
      <w:numFmt w:val="lowerLetter"/>
      <w:lvlText w:val="%2"/>
      <w:lvlJc w:val="left"/>
      <w:pPr>
        <w:ind w:left="1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442FE0">
      <w:start w:val="1"/>
      <w:numFmt w:val="lowerRoman"/>
      <w:lvlText w:val="%3"/>
      <w:lvlJc w:val="left"/>
      <w:pPr>
        <w:ind w:left="2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641E5E">
      <w:start w:val="1"/>
      <w:numFmt w:val="decimal"/>
      <w:lvlText w:val="%4"/>
      <w:lvlJc w:val="left"/>
      <w:pPr>
        <w:ind w:left="2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FA879C">
      <w:start w:val="1"/>
      <w:numFmt w:val="lowerLetter"/>
      <w:lvlText w:val="%5"/>
      <w:lvlJc w:val="left"/>
      <w:pPr>
        <w:ind w:left="3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62F4DC">
      <w:start w:val="1"/>
      <w:numFmt w:val="lowerRoman"/>
      <w:lvlText w:val="%6"/>
      <w:lvlJc w:val="left"/>
      <w:pPr>
        <w:ind w:left="4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242886">
      <w:start w:val="1"/>
      <w:numFmt w:val="decimal"/>
      <w:lvlText w:val="%7"/>
      <w:lvlJc w:val="left"/>
      <w:pPr>
        <w:ind w:left="5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DEA234">
      <w:start w:val="1"/>
      <w:numFmt w:val="lowerLetter"/>
      <w:lvlText w:val="%8"/>
      <w:lvlJc w:val="left"/>
      <w:pPr>
        <w:ind w:left="5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245ABC">
      <w:start w:val="1"/>
      <w:numFmt w:val="lowerRoman"/>
      <w:lvlText w:val="%9"/>
      <w:lvlJc w:val="left"/>
      <w:pPr>
        <w:ind w:left="6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8F578A5"/>
    <w:multiLevelType w:val="hybridMultilevel"/>
    <w:tmpl w:val="3C4CBCA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084821"/>
    <w:multiLevelType w:val="hybridMultilevel"/>
    <w:tmpl w:val="93DE1C62"/>
    <w:lvl w:ilvl="0" w:tplc="78D87FE2">
      <w:start w:val="1"/>
      <w:numFmt w:val="upp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AE4354"/>
    <w:multiLevelType w:val="hybridMultilevel"/>
    <w:tmpl w:val="21947C58"/>
    <w:lvl w:ilvl="0" w:tplc="DD1652C8">
      <w:start w:val="2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2" w15:restartNumberingAfterBreak="0">
    <w:nsid w:val="63E7621B"/>
    <w:multiLevelType w:val="hybridMultilevel"/>
    <w:tmpl w:val="E2987034"/>
    <w:lvl w:ilvl="0" w:tplc="74BE11D8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AC441C"/>
    <w:multiLevelType w:val="hybridMultilevel"/>
    <w:tmpl w:val="C19024C8"/>
    <w:lvl w:ilvl="0" w:tplc="B566C1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2D070E7"/>
    <w:multiLevelType w:val="hybridMultilevel"/>
    <w:tmpl w:val="69708CB2"/>
    <w:lvl w:ilvl="0" w:tplc="C44C5014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5" w15:restartNumberingAfterBreak="0">
    <w:nsid w:val="7B134994"/>
    <w:multiLevelType w:val="singleLevel"/>
    <w:tmpl w:val="04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7F9C62D5"/>
    <w:multiLevelType w:val="hybridMultilevel"/>
    <w:tmpl w:val="E53CEEF0"/>
    <w:lvl w:ilvl="0" w:tplc="8D6281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33578788">
    <w:abstractNumId w:val="16"/>
  </w:num>
  <w:num w:numId="2" w16cid:durableId="149831590">
    <w:abstractNumId w:val="2"/>
  </w:num>
  <w:num w:numId="3" w16cid:durableId="899443309">
    <w:abstractNumId w:val="7"/>
  </w:num>
  <w:num w:numId="4" w16cid:durableId="923300227">
    <w:abstractNumId w:val="0"/>
  </w:num>
  <w:num w:numId="5" w16cid:durableId="146552401">
    <w:abstractNumId w:val="9"/>
  </w:num>
  <w:num w:numId="6" w16cid:durableId="1602881663">
    <w:abstractNumId w:val="26"/>
  </w:num>
  <w:num w:numId="7" w16cid:durableId="41635701">
    <w:abstractNumId w:val="18"/>
  </w:num>
  <w:num w:numId="8" w16cid:durableId="457265493">
    <w:abstractNumId w:val="21"/>
  </w:num>
  <w:num w:numId="9" w16cid:durableId="778574180">
    <w:abstractNumId w:val="13"/>
  </w:num>
  <w:num w:numId="10" w16cid:durableId="873736368">
    <w:abstractNumId w:val="11"/>
  </w:num>
  <w:num w:numId="11" w16cid:durableId="294918766">
    <w:abstractNumId w:val="8"/>
  </w:num>
  <w:num w:numId="12" w16cid:durableId="1148206941">
    <w:abstractNumId w:val="19"/>
  </w:num>
  <w:num w:numId="13" w16cid:durableId="1880511974">
    <w:abstractNumId w:val="5"/>
  </w:num>
  <w:num w:numId="14" w16cid:durableId="103157565">
    <w:abstractNumId w:val="12"/>
  </w:num>
  <w:num w:numId="15" w16cid:durableId="935013712">
    <w:abstractNumId w:val="24"/>
  </w:num>
  <w:num w:numId="16" w16cid:durableId="312293648">
    <w:abstractNumId w:val="22"/>
  </w:num>
  <w:num w:numId="17" w16cid:durableId="338847463">
    <w:abstractNumId w:val="23"/>
  </w:num>
  <w:num w:numId="18" w16cid:durableId="861406786">
    <w:abstractNumId w:val="17"/>
  </w:num>
  <w:num w:numId="19" w16cid:durableId="670762365">
    <w:abstractNumId w:val="1"/>
  </w:num>
  <w:num w:numId="20" w16cid:durableId="373043209">
    <w:abstractNumId w:val="20"/>
  </w:num>
  <w:num w:numId="21" w16cid:durableId="299967710">
    <w:abstractNumId w:val="15"/>
  </w:num>
  <w:num w:numId="22" w16cid:durableId="1642541613">
    <w:abstractNumId w:val="6"/>
  </w:num>
  <w:num w:numId="23" w16cid:durableId="1058210856">
    <w:abstractNumId w:val="25"/>
  </w:num>
  <w:num w:numId="24" w16cid:durableId="1237470162">
    <w:abstractNumId w:val="4"/>
  </w:num>
  <w:num w:numId="25" w16cid:durableId="1300763378">
    <w:abstractNumId w:val="3"/>
  </w:num>
  <w:num w:numId="26" w16cid:durableId="1745713261">
    <w:abstractNumId w:val="14"/>
  </w:num>
  <w:num w:numId="27" w16cid:durableId="2104371038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EGHAN CREECH">
    <w15:presenceInfo w15:providerId="AD" w15:userId="S::MCREECH@hamiltoncenter.org::a0d5e93b-b6ee-4b0a-8398-dbda9970c246"/>
  </w15:person>
  <w15:person w15:author="KASSANDRA COFFEY">
    <w15:presenceInfo w15:providerId="AD" w15:userId="S::KCOFFEY@hamiltoncenter.org::d407ac36-c0b6-4433-a29e-d251da7aaac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DD2"/>
    <w:rsid w:val="000021B0"/>
    <w:rsid w:val="00006C84"/>
    <w:rsid w:val="00026805"/>
    <w:rsid w:val="00041161"/>
    <w:rsid w:val="0004507E"/>
    <w:rsid w:val="00067C1E"/>
    <w:rsid w:val="00095B8F"/>
    <w:rsid w:val="000A2AF8"/>
    <w:rsid w:val="000B5317"/>
    <w:rsid w:val="000B6DD2"/>
    <w:rsid w:val="000B7A26"/>
    <w:rsid w:val="00114D28"/>
    <w:rsid w:val="00145F88"/>
    <w:rsid w:val="0017306A"/>
    <w:rsid w:val="001A589B"/>
    <w:rsid w:val="001B0F3B"/>
    <w:rsid w:val="001B332D"/>
    <w:rsid w:val="001C2CF6"/>
    <w:rsid w:val="001E1800"/>
    <w:rsid w:val="001F0DAF"/>
    <w:rsid w:val="00242C96"/>
    <w:rsid w:val="002469C1"/>
    <w:rsid w:val="0025439E"/>
    <w:rsid w:val="00283E41"/>
    <w:rsid w:val="003242A2"/>
    <w:rsid w:val="00357FBB"/>
    <w:rsid w:val="0038214C"/>
    <w:rsid w:val="00382D16"/>
    <w:rsid w:val="003B1C38"/>
    <w:rsid w:val="003C2F71"/>
    <w:rsid w:val="003E7253"/>
    <w:rsid w:val="003F2F07"/>
    <w:rsid w:val="0043002C"/>
    <w:rsid w:val="00441FED"/>
    <w:rsid w:val="00460FA4"/>
    <w:rsid w:val="004719CF"/>
    <w:rsid w:val="004873E8"/>
    <w:rsid w:val="004B06C3"/>
    <w:rsid w:val="004B2113"/>
    <w:rsid w:val="00514302"/>
    <w:rsid w:val="00520DE2"/>
    <w:rsid w:val="00543DBA"/>
    <w:rsid w:val="0058420B"/>
    <w:rsid w:val="00591709"/>
    <w:rsid w:val="00630A43"/>
    <w:rsid w:val="006570E0"/>
    <w:rsid w:val="0066039B"/>
    <w:rsid w:val="00664EF4"/>
    <w:rsid w:val="00681619"/>
    <w:rsid w:val="00690553"/>
    <w:rsid w:val="00691D43"/>
    <w:rsid w:val="00696095"/>
    <w:rsid w:val="006B08E6"/>
    <w:rsid w:val="006C010B"/>
    <w:rsid w:val="006D4BF2"/>
    <w:rsid w:val="006E3DA6"/>
    <w:rsid w:val="0070260C"/>
    <w:rsid w:val="00714551"/>
    <w:rsid w:val="00743B1E"/>
    <w:rsid w:val="00752B2A"/>
    <w:rsid w:val="00772DF9"/>
    <w:rsid w:val="00791F6A"/>
    <w:rsid w:val="007E04DE"/>
    <w:rsid w:val="00825072"/>
    <w:rsid w:val="008522C9"/>
    <w:rsid w:val="00863C82"/>
    <w:rsid w:val="00877F96"/>
    <w:rsid w:val="008901D7"/>
    <w:rsid w:val="008A214B"/>
    <w:rsid w:val="008B2551"/>
    <w:rsid w:val="008D14E8"/>
    <w:rsid w:val="008E28D3"/>
    <w:rsid w:val="008E71E3"/>
    <w:rsid w:val="00915258"/>
    <w:rsid w:val="00915E2D"/>
    <w:rsid w:val="009368E6"/>
    <w:rsid w:val="00962D2E"/>
    <w:rsid w:val="0098745C"/>
    <w:rsid w:val="009900F6"/>
    <w:rsid w:val="009B67BA"/>
    <w:rsid w:val="009C5434"/>
    <w:rsid w:val="009F405A"/>
    <w:rsid w:val="009F4826"/>
    <w:rsid w:val="00AA32E7"/>
    <w:rsid w:val="00AC07A1"/>
    <w:rsid w:val="00AF2C08"/>
    <w:rsid w:val="00AF7482"/>
    <w:rsid w:val="00B00D5F"/>
    <w:rsid w:val="00B40C09"/>
    <w:rsid w:val="00B675B5"/>
    <w:rsid w:val="00B7674D"/>
    <w:rsid w:val="00B802A4"/>
    <w:rsid w:val="00B9375A"/>
    <w:rsid w:val="00B96D38"/>
    <w:rsid w:val="00BB43E0"/>
    <w:rsid w:val="00BE2E61"/>
    <w:rsid w:val="00BF0CE9"/>
    <w:rsid w:val="00BF7494"/>
    <w:rsid w:val="00C17CAF"/>
    <w:rsid w:val="00C23DBD"/>
    <w:rsid w:val="00C24975"/>
    <w:rsid w:val="00C53407"/>
    <w:rsid w:val="00C70B08"/>
    <w:rsid w:val="00C74FA7"/>
    <w:rsid w:val="00C96F57"/>
    <w:rsid w:val="00CC15C1"/>
    <w:rsid w:val="00CC428D"/>
    <w:rsid w:val="00CD4D2B"/>
    <w:rsid w:val="00CE53F4"/>
    <w:rsid w:val="00CF681C"/>
    <w:rsid w:val="00D16861"/>
    <w:rsid w:val="00D449FA"/>
    <w:rsid w:val="00D453FC"/>
    <w:rsid w:val="00D8338F"/>
    <w:rsid w:val="00DA34E3"/>
    <w:rsid w:val="00DA5832"/>
    <w:rsid w:val="00DC12F1"/>
    <w:rsid w:val="00DC2552"/>
    <w:rsid w:val="00DE29DC"/>
    <w:rsid w:val="00E05F27"/>
    <w:rsid w:val="00E16AC0"/>
    <w:rsid w:val="00E30869"/>
    <w:rsid w:val="00E44FDA"/>
    <w:rsid w:val="00E552F7"/>
    <w:rsid w:val="00E67994"/>
    <w:rsid w:val="00E71F1F"/>
    <w:rsid w:val="00E73A4F"/>
    <w:rsid w:val="00E92F4F"/>
    <w:rsid w:val="00EA614A"/>
    <w:rsid w:val="00EA7A4D"/>
    <w:rsid w:val="00ED7424"/>
    <w:rsid w:val="00F004BF"/>
    <w:rsid w:val="00F0682F"/>
    <w:rsid w:val="00F40CEE"/>
    <w:rsid w:val="00F633E6"/>
    <w:rsid w:val="00F73575"/>
    <w:rsid w:val="00F96294"/>
    <w:rsid w:val="00F96BAD"/>
    <w:rsid w:val="00FA61B5"/>
    <w:rsid w:val="00FD7480"/>
    <w:rsid w:val="00FF4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FDA067"/>
  <w15:chartTrackingRefBased/>
  <w15:docId w15:val="{4A9FD376-15A7-4CD9-9053-65581542C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DD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umbering2">
    <w:name w:val="numbering2"/>
    <w:basedOn w:val="Normal"/>
    <w:rsid w:val="000B6DD2"/>
    <w:pPr>
      <w:numPr>
        <w:numId w:val="1"/>
      </w:numPr>
      <w:tabs>
        <w:tab w:val="left" w:pos="-1440"/>
      </w:tabs>
      <w:spacing w:after="240"/>
    </w:pPr>
    <w:rPr>
      <w:rFonts w:ascii="Times New Roman" w:hAnsi="Times New Roman"/>
    </w:rPr>
  </w:style>
  <w:style w:type="paragraph" w:customStyle="1" w:styleId="policy">
    <w:name w:val="policy"/>
    <w:basedOn w:val="Normal"/>
    <w:rsid w:val="000B6DD2"/>
    <w:pPr>
      <w:numPr>
        <w:numId w:val="2"/>
      </w:numPr>
    </w:pPr>
  </w:style>
  <w:style w:type="paragraph" w:styleId="ListParagraph">
    <w:name w:val="List Paragraph"/>
    <w:basedOn w:val="Normal"/>
    <w:uiPriority w:val="34"/>
    <w:qFormat/>
    <w:rsid w:val="000B6DD2"/>
    <w:pPr>
      <w:ind w:left="720"/>
      <w:contextualSpacing/>
    </w:pPr>
  </w:style>
  <w:style w:type="paragraph" w:styleId="NoSpacing">
    <w:name w:val="No Spacing"/>
    <w:uiPriority w:val="1"/>
    <w:qFormat/>
    <w:rsid w:val="00772DF9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691D4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1D43"/>
    <w:rPr>
      <w:rFonts w:ascii="Arial" w:eastAsia="Times New Roman" w:hAnsi="Arial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691D4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1D43"/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DefaultText">
    <w:name w:val="Default Text"/>
    <w:basedOn w:val="Normal"/>
    <w:rsid w:val="008E71E3"/>
    <w:pPr>
      <w:widowControl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napToGrid/>
    </w:rPr>
  </w:style>
  <w:style w:type="paragraph" w:styleId="BodyText">
    <w:name w:val="Body Text"/>
    <w:basedOn w:val="Normal"/>
    <w:link w:val="BodyTextChar"/>
    <w:rsid w:val="0004507E"/>
    <w:pPr>
      <w:jc w:val="both"/>
    </w:pPr>
  </w:style>
  <w:style w:type="character" w:customStyle="1" w:styleId="BodyTextChar">
    <w:name w:val="Body Text Char"/>
    <w:basedOn w:val="DefaultParagraphFont"/>
    <w:link w:val="BodyText"/>
    <w:rsid w:val="0004507E"/>
    <w:rPr>
      <w:rFonts w:ascii="Arial" w:eastAsia="Times New Roman" w:hAnsi="Arial" w:cs="Times New Roman"/>
      <w:snapToGrid w:val="0"/>
      <w:sz w:val="24"/>
      <w:szCs w:val="20"/>
    </w:rPr>
  </w:style>
  <w:style w:type="paragraph" w:styleId="Revision">
    <w:name w:val="Revision"/>
    <w:hidden/>
    <w:uiPriority w:val="99"/>
    <w:semiHidden/>
    <w:rsid w:val="00F40CEE"/>
    <w:pPr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people" Target="people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2442BBFB35BD429C7560DE68003EE2" ma:contentTypeVersion="13" ma:contentTypeDescription="Create a new document." ma:contentTypeScope="" ma:versionID="aabc29159105f2e80a9e02f3c863503f">
  <xsd:schema xmlns:xsd="http://www.w3.org/2001/XMLSchema" xmlns:xs="http://www.w3.org/2001/XMLSchema" xmlns:p="http://schemas.microsoft.com/office/2006/metadata/properties" xmlns:ns2="559e1b2d-1bf0-4a06-90b3-28fe5e0d6067" xmlns:ns3="dce1401d-622d-4ff0-8fe9-5e1d08ff3a73" targetNamespace="http://schemas.microsoft.com/office/2006/metadata/properties" ma:root="true" ma:fieldsID="3d2053bb01b4da3f4f3d804a4f145bf6" ns2:_="" ns3:_="">
    <xsd:import namespace="559e1b2d-1bf0-4a06-90b3-28fe5e0d6067"/>
    <xsd:import namespace="dce1401d-622d-4ff0-8fe9-5e1d08ff3a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9e1b2d-1bf0-4a06-90b3-28fe5e0d6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cbfcbdb7-f06e-4ccd-96c0-4e3729eb46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1401d-622d-4ff0-8fe9-5e1d08ff3a7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8f2175c-cd70-4abc-900c-7c079fc43dcc}" ma:internalName="TaxCatchAll" ma:showField="CatchAllData" ma:web="dce1401d-622d-4ff0-8fe9-5e1d08ff3a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9e1b2d-1bf0-4a06-90b3-28fe5e0d6067">
      <Terms xmlns="http://schemas.microsoft.com/office/infopath/2007/PartnerControls"/>
    </lcf76f155ced4ddcb4097134ff3c332f>
    <TaxCatchAll xmlns="dce1401d-622d-4ff0-8fe9-5e1d08ff3a7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273103-A20C-48AB-A2AE-AF83B6C888D0}"/>
</file>

<file path=customXml/itemProps2.xml><?xml version="1.0" encoding="utf-8"?>
<ds:datastoreItem xmlns:ds="http://schemas.openxmlformats.org/officeDocument/2006/customXml" ds:itemID="{B8D6073E-FD1A-487D-9DBA-1F8C07970C5E}">
  <ds:schemaRefs>
    <ds:schemaRef ds:uri="http://schemas.microsoft.com/office/2006/metadata/properties"/>
    <ds:schemaRef ds:uri="http://schemas.microsoft.com/office/infopath/2007/PartnerControls"/>
    <ds:schemaRef ds:uri="5291cd72-34cf-46fd-ac31-13fc12ceb2c7"/>
    <ds:schemaRef ds:uri="2f0e7953-9c29-4b55-96c7-e92ecd1f3962"/>
  </ds:schemaRefs>
</ds:datastoreItem>
</file>

<file path=customXml/itemProps3.xml><?xml version="1.0" encoding="utf-8"?>
<ds:datastoreItem xmlns:ds="http://schemas.openxmlformats.org/officeDocument/2006/customXml" ds:itemID="{081FFCFD-D142-440F-A03D-6BC042A3D5C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HARLEY HAMKE</dc:creator>
  <cp:keywords/>
  <dc:description/>
  <cp:lastModifiedBy>MEGHAN CREECH</cp:lastModifiedBy>
  <cp:revision>2</cp:revision>
  <dcterms:created xsi:type="dcterms:W3CDTF">2023-10-16T01:44:00Z</dcterms:created>
  <dcterms:modified xsi:type="dcterms:W3CDTF">2023-10-16T01:44:00Z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0x010100B52442BBFB35BD429C7560DE68003EE2</vt:lpwstr>
  </property>
  <property fmtid="{D5CDD505-2E9C-101B-9397-08002B2CF9AE}" pid="3" name="MediaServiceImageTags">
    <vt:lpwstr/>
  </property>
</Properties>
</file>